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9DBC4" w14:textId="191B4CB2" w:rsidR="00BC2AB6" w:rsidRDefault="004D0D25" w:rsidP="004933B2">
      <w:pPr>
        <w:spacing w:after="120" w:line="360" w:lineRule="auto"/>
        <w:ind w:left="-284" w:right="-567"/>
        <w:jc w:val="right"/>
        <w:rPr>
          <w:b/>
          <w:sz w:val="24"/>
          <w:szCs w:val="24"/>
          <w:highlight w:val="white"/>
          <w:lang w:val="en-US" w:eastAsia="bg-BG"/>
        </w:rPr>
      </w:pPr>
      <w:r>
        <w:rPr>
          <w:sz w:val="24"/>
          <w:szCs w:val="24"/>
          <w:highlight w:val="white"/>
          <w:lang w:val="en-US" w:eastAsia="bg-BG"/>
        </w:rPr>
        <w:tab/>
      </w:r>
      <w:r>
        <w:rPr>
          <w:sz w:val="24"/>
          <w:szCs w:val="24"/>
          <w:highlight w:val="white"/>
          <w:lang w:val="en-US" w:eastAsia="bg-BG"/>
        </w:rPr>
        <w:tab/>
      </w:r>
      <w:r>
        <w:rPr>
          <w:sz w:val="24"/>
          <w:szCs w:val="24"/>
          <w:highlight w:val="white"/>
          <w:lang w:val="en-US" w:eastAsia="bg-BG"/>
        </w:rPr>
        <w:tab/>
      </w:r>
      <w:r>
        <w:rPr>
          <w:sz w:val="24"/>
          <w:szCs w:val="24"/>
          <w:highlight w:val="white"/>
          <w:lang w:val="en-US" w:eastAsia="bg-BG"/>
        </w:rPr>
        <w:tab/>
      </w:r>
      <w:r>
        <w:rPr>
          <w:sz w:val="24"/>
          <w:szCs w:val="24"/>
          <w:highlight w:val="white"/>
          <w:lang w:val="en-US" w:eastAsia="bg-BG"/>
        </w:rPr>
        <w:tab/>
      </w:r>
      <w:r>
        <w:rPr>
          <w:sz w:val="24"/>
          <w:szCs w:val="24"/>
          <w:highlight w:val="white"/>
          <w:lang w:val="en-US" w:eastAsia="bg-BG"/>
        </w:rPr>
        <w:tab/>
      </w:r>
      <w:r>
        <w:rPr>
          <w:sz w:val="24"/>
          <w:szCs w:val="24"/>
          <w:highlight w:val="white"/>
          <w:lang w:val="en-US" w:eastAsia="bg-BG"/>
        </w:rPr>
        <w:tab/>
      </w:r>
      <w:r>
        <w:rPr>
          <w:sz w:val="24"/>
          <w:szCs w:val="24"/>
          <w:highlight w:val="white"/>
          <w:lang w:val="en-US" w:eastAsia="bg-BG"/>
        </w:rPr>
        <w:tab/>
      </w:r>
    </w:p>
    <w:p w14:paraId="60862594" w14:textId="0AFFF4D7" w:rsidR="00BC2AB6" w:rsidRPr="00DF27B3" w:rsidRDefault="00233DCE" w:rsidP="004933B2">
      <w:pPr>
        <w:spacing w:after="120" w:line="360" w:lineRule="auto"/>
        <w:rPr>
          <w:b/>
          <w:sz w:val="24"/>
          <w:szCs w:val="24"/>
          <w:lang w:val="bg-BG" w:eastAsia="bg-BG"/>
        </w:rPr>
      </w:pPr>
      <w:r w:rsidRPr="00DF27B3">
        <w:rPr>
          <w:b/>
          <w:sz w:val="24"/>
          <w:szCs w:val="24"/>
          <w:lang w:val="bg-BG" w:eastAsia="bg-BG"/>
        </w:rPr>
        <w:t>УТВЪРДИЛ:</w:t>
      </w:r>
      <w:r w:rsidR="00D35B8B">
        <w:rPr>
          <w:b/>
          <w:sz w:val="24"/>
          <w:szCs w:val="24"/>
          <w:lang w:val="bg-BG" w:eastAsia="bg-BG"/>
        </w:rPr>
        <w:tab/>
      </w:r>
      <w:r w:rsidR="00D35B8B">
        <w:rPr>
          <w:b/>
          <w:sz w:val="24"/>
          <w:szCs w:val="24"/>
          <w:lang w:val="bg-BG" w:eastAsia="bg-BG"/>
        </w:rPr>
        <w:tab/>
      </w:r>
      <w:r w:rsidR="00D35B8B">
        <w:rPr>
          <w:b/>
          <w:sz w:val="24"/>
          <w:szCs w:val="24"/>
          <w:lang w:val="bg-BG" w:eastAsia="bg-BG"/>
        </w:rPr>
        <w:tab/>
      </w:r>
      <w:r w:rsidR="00D35B8B">
        <w:rPr>
          <w:b/>
          <w:sz w:val="24"/>
          <w:szCs w:val="24"/>
          <w:lang w:val="bg-BG" w:eastAsia="bg-BG"/>
        </w:rPr>
        <w:tab/>
      </w:r>
      <w:r w:rsidR="00D35B8B">
        <w:rPr>
          <w:b/>
          <w:sz w:val="24"/>
          <w:szCs w:val="24"/>
          <w:lang w:val="bg-BG" w:eastAsia="bg-BG"/>
        </w:rPr>
        <w:tab/>
      </w:r>
      <w:r w:rsidR="00D35B8B">
        <w:rPr>
          <w:b/>
          <w:sz w:val="24"/>
          <w:szCs w:val="24"/>
          <w:lang w:val="bg-BG" w:eastAsia="bg-BG"/>
        </w:rPr>
        <w:tab/>
      </w:r>
      <w:r w:rsidR="00D35B8B">
        <w:rPr>
          <w:b/>
          <w:sz w:val="24"/>
          <w:szCs w:val="24"/>
          <w:lang w:val="bg-BG" w:eastAsia="bg-BG"/>
        </w:rPr>
        <w:tab/>
      </w:r>
      <w:r w:rsidR="00D35B8B">
        <w:rPr>
          <w:b/>
          <w:sz w:val="24"/>
          <w:szCs w:val="24"/>
          <w:lang w:val="bg-BG" w:eastAsia="bg-BG"/>
        </w:rPr>
        <w:tab/>
      </w:r>
    </w:p>
    <w:p w14:paraId="42845934" w14:textId="29C8DD14" w:rsidR="00BC2AB6" w:rsidRDefault="00D35B8B" w:rsidP="004933B2">
      <w:pPr>
        <w:spacing w:after="120" w:line="360" w:lineRule="auto"/>
        <w:rPr>
          <w:b/>
          <w:sz w:val="24"/>
          <w:szCs w:val="24"/>
          <w:highlight w:val="white"/>
          <w:lang w:val="en-US" w:eastAsia="bg-BG"/>
        </w:rPr>
      </w:pPr>
      <w:r>
        <w:rPr>
          <w:b/>
          <w:sz w:val="24"/>
          <w:szCs w:val="24"/>
          <w:lang w:val="bg-BG" w:eastAsia="bg-BG"/>
        </w:rPr>
        <w:tab/>
      </w:r>
      <w:r>
        <w:rPr>
          <w:b/>
          <w:sz w:val="24"/>
          <w:szCs w:val="24"/>
          <w:lang w:val="bg-BG" w:eastAsia="bg-BG"/>
        </w:rPr>
        <w:tab/>
      </w:r>
    </w:p>
    <w:p w14:paraId="28E650F4" w14:textId="19D61705" w:rsidR="00BC2AB6" w:rsidRDefault="00162957" w:rsidP="004933B2">
      <w:pPr>
        <w:spacing w:after="120" w:line="360" w:lineRule="auto"/>
        <w:rPr>
          <w:b/>
          <w:sz w:val="24"/>
          <w:szCs w:val="24"/>
          <w:highlight w:val="white"/>
          <w:lang w:val="en-US" w:eastAsia="bg-BG"/>
        </w:rPr>
      </w:pPr>
      <w:r>
        <w:rPr>
          <w:b/>
          <w:sz w:val="24"/>
          <w:szCs w:val="24"/>
          <w:highlight w:val="white"/>
          <w:lang w:val="en-US" w:eastAsia="bg-BG"/>
        </w:rPr>
        <w:pict w14:anchorId="453DCA9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75pt;height:96.25pt">
            <v:imagedata r:id="rId8" o:title=""/>
            <o:lock v:ext="edit" ungrouping="t" rotation="t" cropping="t" verticies="t" text="t" grouping="t"/>
            <o:signatureline v:ext="edit" id="{41DC45A1-9EA6-4DEF-A35D-E4413BD14C2B}" provid="{00000000-0000-0000-0000-000000000000}" o:suggestedsigner="Проф. дхн Георги Вайсилов" o:suggestedsigner2="Изпълнителен директор и РУО на ПО" issignatureline="t"/>
          </v:shape>
        </w:pict>
      </w:r>
    </w:p>
    <w:p w14:paraId="271EBD72" w14:textId="1CD3B616" w:rsidR="00AA39D7" w:rsidRPr="00316AF7" w:rsidRDefault="00E15E0E" w:rsidP="004933B2">
      <w:pPr>
        <w:pStyle w:val="NormalWeb"/>
        <w:spacing w:after="120" w:afterAutospacing="0" w:line="360" w:lineRule="auto"/>
        <w:jc w:val="center"/>
        <w:rPr>
          <w:b/>
          <w:color w:val="2E74B5" w:themeColor="accent1" w:themeShade="BF"/>
          <w:sz w:val="36"/>
          <w:szCs w:val="36"/>
          <w:lang w:val="bg-BG"/>
        </w:rPr>
      </w:pPr>
      <w:r w:rsidRPr="00316AF7">
        <w:rPr>
          <w:b/>
          <w:color w:val="2E74B5" w:themeColor="accent1" w:themeShade="BF"/>
          <w:sz w:val="36"/>
          <w:szCs w:val="36"/>
          <w:lang w:val="bg-BG"/>
        </w:rPr>
        <w:t>У</w:t>
      </w:r>
      <w:r w:rsidR="00106604" w:rsidRPr="00316AF7">
        <w:rPr>
          <w:b/>
          <w:color w:val="2E74B5" w:themeColor="accent1" w:themeShade="BF"/>
          <w:sz w:val="36"/>
          <w:szCs w:val="36"/>
          <w:lang w:val="bg-BG"/>
        </w:rPr>
        <w:t xml:space="preserve"> </w:t>
      </w:r>
      <w:r w:rsidRPr="00316AF7">
        <w:rPr>
          <w:b/>
          <w:color w:val="2E74B5" w:themeColor="accent1" w:themeShade="BF"/>
          <w:sz w:val="36"/>
          <w:szCs w:val="36"/>
          <w:lang w:val="bg-BG"/>
        </w:rPr>
        <w:t>К</w:t>
      </w:r>
      <w:r w:rsidR="00106604" w:rsidRPr="00316AF7">
        <w:rPr>
          <w:b/>
          <w:color w:val="2E74B5" w:themeColor="accent1" w:themeShade="BF"/>
          <w:sz w:val="36"/>
          <w:szCs w:val="36"/>
          <w:lang w:val="bg-BG"/>
        </w:rPr>
        <w:t xml:space="preserve"> </w:t>
      </w:r>
      <w:r w:rsidRPr="00316AF7">
        <w:rPr>
          <w:b/>
          <w:color w:val="2E74B5" w:themeColor="accent1" w:themeShade="BF"/>
          <w:sz w:val="36"/>
          <w:szCs w:val="36"/>
          <w:lang w:val="bg-BG"/>
        </w:rPr>
        <w:t>А</w:t>
      </w:r>
      <w:r w:rsidR="00106604" w:rsidRPr="00316AF7">
        <w:rPr>
          <w:b/>
          <w:color w:val="2E74B5" w:themeColor="accent1" w:themeShade="BF"/>
          <w:sz w:val="36"/>
          <w:szCs w:val="36"/>
          <w:lang w:val="bg-BG"/>
        </w:rPr>
        <w:t xml:space="preserve"> </w:t>
      </w:r>
      <w:r w:rsidRPr="00316AF7">
        <w:rPr>
          <w:b/>
          <w:color w:val="2E74B5" w:themeColor="accent1" w:themeShade="BF"/>
          <w:sz w:val="36"/>
          <w:szCs w:val="36"/>
          <w:lang w:val="bg-BG"/>
        </w:rPr>
        <w:t>З</w:t>
      </w:r>
      <w:r w:rsidR="00106604" w:rsidRPr="00316AF7">
        <w:rPr>
          <w:b/>
          <w:color w:val="2E74B5" w:themeColor="accent1" w:themeShade="BF"/>
          <w:sz w:val="36"/>
          <w:szCs w:val="36"/>
          <w:lang w:val="bg-BG"/>
        </w:rPr>
        <w:t xml:space="preserve"> </w:t>
      </w:r>
      <w:r w:rsidRPr="00316AF7">
        <w:rPr>
          <w:b/>
          <w:color w:val="2E74B5" w:themeColor="accent1" w:themeShade="BF"/>
          <w:sz w:val="36"/>
          <w:szCs w:val="36"/>
          <w:lang w:val="bg-BG"/>
        </w:rPr>
        <w:t>А</w:t>
      </w:r>
      <w:r w:rsidR="00106604" w:rsidRPr="00316AF7">
        <w:rPr>
          <w:b/>
          <w:color w:val="2E74B5" w:themeColor="accent1" w:themeShade="BF"/>
          <w:sz w:val="36"/>
          <w:szCs w:val="36"/>
          <w:lang w:val="bg-BG"/>
        </w:rPr>
        <w:t xml:space="preserve"> </w:t>
      </w:r>
      <w:r w:rsidRPr="00316AF7">
        <w:rPr>
          <w:b/>
          <w:color w:val="2E74B5" w:themeColor="accent1" w:themeShade="BF"/>
          <w:sz w:val="36"/>
          <w:szCs w:val="36"/>
          <w:lang w:val="bg-BG"/>
        </w:rPr>
        <w:t>Н</w:t>
      </w:r>
      <w:r w:rsidR="00106604" w:rsidRPr="00316AF7">
        <w:rPr>
          <w:b/>
          <w:color w:val="2E74B5" w:themeColor="accent1" w:themeShade="BF"/>
          <w:sz w:val="36"/>
          <w:szCs w:val="36"/>
          <w:lang w:val="bg-BG"/>
        </w:rPr>
        <w:t xml:space="preserve"> </w:t>
      </w:r>
      <w:r w:rsidRPr="00316AF7">
        <w:rPr>
          <w:b/>
          <w:color w:val="2E74B5" w:themeColor="accent1" w:themeShade="BF"/>
          <w:sz w:val="36"/>
          <w:szCs w:val="36"/>
          <w:lang w:val="bg-BG"/>
        </w:rPr>
        <w:t>И</w:t>
      </w:r>
      <w:r w:rsidR="00106604" w:rsidRPr="00316AF7">
        <w:rPr>
          <w:b/>
          <w:color w:val="2E74B5" w:themeColor="accent1" w:themeShade="BF"/>
          <w:sz w:val="36"/>
          <w:szCs w:val="36"/>
          <w:lang w:val="bg-BG"/>
        </w:rPr>
        <w:t xml:space="preserve"> </w:t>
      </w:r>
      <w:r w:rsidRPr="00316AF7">
        <w:rPr>
          <w:b/>
          <w:color w:val="2E74B5" w:themeColor="accent1" w:themeShade="BF"/>
          <w:sz w:val="36"/>
          <w:szCs w:val="36"/>
          <w:lang w:val="bg-BG"/>
        </w:rPr>
        <w:t>Я</w:t>
      </w:r>
    </w:p>
    <w:p w14:paraId="1E79AA04" w14:textId="54929D7B" w:rsidR="00384189" w:rsidRDefault="00384189" w:rsidP="004933B2">
      <w:pPr>
        <w:pStyle w:val="NormalWeb"/>
        <w:spacing w:after="120" w:afterAutospacing="0" w:line="360" w:lineRule="auto"/>
        <w:ind w:right="-283"/>
        <w:rPr>
          <w:b/>
          <w:color w:val="2E74B5" w:themeColor="accent1" w:themeShade="BF"/>
          <w:sz w:val="28"/>
          <w:szCs w:val="28"/>
          <w:lang w:val="bg-BG"/>
        </w:rPr>
      </w:pPr>
      <w:r>
        <w:rPr>
          <w:b/>
          <w:color w:val="2E74B5" w:themeColor="accent1" w:themeShade="BF"/>
          <w:sz w:val="28"/>
          <w:szCs w:val="28"/>
          <w:lang w:val="bg-BG"/>
        </w:rPr>
        <w:t xml:space="preserve">ЗА </w:t>
      </w:r>
      <w:r w:rsidR="00DB5A0D">
        <w:rPr>
          <w:b/>
          <w:color w:val="2E74B5" w:themeColor="accent1" w:themeShade="BF"/>
          <w:sz w:val="28"/>
          <w:szCs w:val="28"/>
          <w:lang w:val="bg-BG"/>
        </w:rPr>
        <w:t>ДОПЪЛВАЩО ФИН</w:t>
      </w:r>
      <w:r>
        <w:rPr>
          <w:b/>
          <w:color w:val="2E74B5" w:themeColor="accent1" w:themeShade="BF"/>
          <w:sz w:val="28"/>
          <w:szCs w:val="28"/>
          <w:lang w:val="bg-BG"/>
        </w:rPr>
        <w:t>А</w:t>
      </w:r>
      <w:r w:rsidR="00DB5A0D">
        <w:rPr>
          <w:b/>
          <w:color w:val="2E74B5" w:themeColor="accent1" w:themeShade="BF"/>
          <w:sz w:val="28"/>
          <w:szCs w:val="28"/>
          <w:lang w:val="bg-BG"/>
        </w:rPr>
        <w:t xml:space="preserve">НСИРАНЕ </w:t>
      </w:r>
      <w:r>
        <w:rPr>
          <w:b/>
          <w:color w:val="2E74B5" w:themeColor="accent1" w:themeShade="BF"/>
          <w:sz w:val="28"/>
          <w:szCs w:val="28"/>
          <w:lang w:val="bg-BG"/>
        </w:rPr>
        <w:t xml:space="preserve">ОТ ПРОГРАМА „ОБРАЗОВАНИЕ“ </w:t>
      </w:r>
    </w:p>
    <w:p w14:paraId="665623C2" w14:textId="7F953E59" w:rsidR="00384189" w:rsidRDefault="006317D6" w:rsidP="004933B2">
      <w:pPr>
        <w:pStyle w:val="NormalWeb"/>
        <w:spacing w:after="120" w:afterAutospacing="0" w:line="360" w:lineRule="auto"/>
        <w:jc w:val="center"/>
        <w:rPr>
          <w:b/>
          <w:color w:val="2E74B5" w:themeColor="accent1" w:themeShade="BF"/>
          <w:sz w:val="28"/>
          <w:szCs w:val="28"/>
          <w:lang w:val="bg-BG"/>
        </w:rPr>
      </w:pPr>
      <w:r>
        <w:rPr>
          <w:b/>
          <w:color w:val="2E74B5" w:themeColor="accent1" w:themeShade="BF"/>
          <w:sz w:val="28"/>
          <w:szCs w:val="28"/>
          <w:lang w:val="bg-BG"/>
        </w:rPr>
        <w:t xml:space="preserve">ЗА ИЗПЪЛНЕНИЕ </w:t>
      </w:r>
      <w:r w:rsidR="00DB5A0D">
        <w:rPr>
          <w:b/>
          <w:color w:val="2E74B5" w:themeColor="accent1" w:themeShade="BF"/>
          <w:sz w:val="28"/>
          <w:szCs w:val="28"/>
          <w:lang w:val="bg-BG"/>
        </w:rPr>
        <w:t xml:space="preserve">НА </w:t>
      </w:r>
      <w:r w:rsidR="00E15E0E" w:rsidRPr="006B7C14">
        <w:rPr>
          <w:b/>
          <w:color w:val="2E74B5" w:themeColor="accent1" w:themeShade="BF"/>
          <w:sz w:val="28"/>
          <w:szCs w:val="28"/>
          <w:lang w:val="bg-BG"/>
        </w:rPr>
        <w:t>СТРАТЕГИИ</w:t>
      </w:r>
      <w:r w:rsidR="00E24F7B" w:rsidRPr="006B7C14">
        <w:rPr>
          <w:b/>
          <w:color w:val="2E74B5" w:themeColor="accent1" w:themeShade="BF"/>
          <w:sz w:val="28"/>
          <w:szCs w:val="28"/>
          <w:lang w:val="bg-BG"/>
        </w:rPr>
        <w:t xml:space="preserve"> </w:t>
      </w:r>
      <w:r>
        <w:rPr>
          <w:b/>
          <w:color w:val="2E74B5" w:themeColor="accent1" w:themeShade="BF"/>
          <w:sz w:val="28"/>
          <w:szCs w:val="28"/>
          <w:lang w:val="bg-BG"/>
        </w:rPr>
        <w:t>ЗА</w:t>
      </w:r>
      <w:r w:rsidR="00384189">
        <w:rPr>
          <w:b/>
          <w:color w:val="2E74B5" w:themeColor="accent1" w:themeShade="BF"/>
          <w:sz w:val="28"/>
          <w:szCs w:val="28"/>
          <w:lang w:val="bg-BG"/>
        </w:rPr>
        <w:t xml:space="preserve"> </w:t>
      </w:r>
    </w:p>
    <w:p w14:paraId="4F4F8955" w14:textId="572B9F87" w:rsidR="00106604" w:rsidRPr="006B7C14" w:rsidRDefault="00943C4A" w:rsidP="004933B2">
      <w:pPr>
        <w:pStyle w:val="NormalWeb"/>
        <w:spacing w:after="120" w:afterAutospacing="0" w:line="360" w:lineRule="auto"/>
        <w:jc w:val="center"/>
        <w:rPr>
          <w:b/>
          <w:color w:val="2E74B5" w:themeColor="accent1" w:themeShade="BF"/>
          <w:sz w:val="28"/>
          <w:szCs w:val="28"/>
          <w:lang w:val="bg-BG"/>
        </w:rPr>
      </w:pPr>
      <w:r w:rsidRPr="006B7C14">
        <w:rPr>
          <w:b/>
          <w:color w:val="2E74B5" w:themeColor="accent1" w:themeShade="BF"/>
          <w:sz w:val="28"/>
          <w:szCs w:val="28"/>
          <w:lang w:val="bg-BG"/>
        </w:rPr>
        <w:t>„</w:t>
      </w:r>
      <w:r w:rsidR="006B0062" w:rsidRPr="006B7C14">
        <w:rPr>
          <w:b/>
          <w:color w:val="2E74B5" w:themeColor="accent1" w:themeShade="BF"/>
          <w:sz w:val="28"/>
          <w:szCs w:val="28"/>
          <w:lang w:val="bg-BG"/>
        </w:rPr>
        <w:t>ВОДЕНО ОТ ОБЩНОСТИТЕ МЕСТНО РАЗВИТИЕ</w:t>
      </w:r>
      <w:r w:rsidRPr="006B7C14">
        <w:rPr>
          <w:b/>
          <w:color w:val="2E74B5" w:themeColor="accent1" w:themeShade="BF"/>
          <w:sz w:val="28"/>
          <w:szCs w:val="28"/>
          <w:lang w:val="bg-BG"/>
        </w:rPr>
        <w:t>“</w:t>
      </w:r>
      <w:r w:rsidR="006317D6">
        <w:rPr>
          <w:b/>
          <w:color w:val="2E74B5" w:themeColor="accent1" w:themeShade="BF"/>
          <w:sz w:val="28"/>
          <w:szCs w:val="28"/>
          <w:lang w:val="bg-BG"/>
        </w:rPr>
        <w:t xml:space="preserve">, ФИНАНСИРАНИ ОТ </w:t>
      </w:r>
      <w:r w:rsidR="006317D6" w:rsidRPr="006317D6">
        <w:rPr>
          <w:b/>
          <w:caps/>
          <w:color w:val="2E74B5" w:themeColor="accent1" w:themeShade="BF"/>
          <w:sz w:val="28"/>
          <w:szCs w:val="28"/>
          <w:lang w:val="bg-BG"/>
        </w:rPr>
        <w:t>Европейския земеделски фонд за развитие на селските райони</w:t>
      </w:r>
    </w:p>
    <w:p w14:paraId="33E719E8" w14:textId="393755FF" w:rsidR="004E6C74" w:rsidRPr="00A3555C" w:rsidRDefault="00106604" w:rsidP="004933B2">
      <w:pPr>
        <w:spacing w:after="120" w:line="360" w:lineRule="auto"/>
        <w:rPr>
          <w:sz w:val="24"/>
          <w:szCs w:val="24"/>
          <w:lang w:val="bg-BG" w:eastAsia="bg-BG"/>
        </w:rPr>
      </w:pPr>
      <w:bookmarkStart w:id="0" w:name="_Toc132894723"/>
      <w:r w:rsidRPr="00106604">
        <w:rPr>
          <w:b/>
          <w:color w:val="2E74B5" w:themeColor="accent1" w:themeShade="BF"/>
          <w:lang w:val="bg-BG"/>
        </w:rPr>
        <w:t>-------------------------------------------------------------------------------------------------------------------</w:t>
      </w:r>
      <w:bookmarkStart w:id="1" w:name="_Toc132894307"/>
      <w:bookmarkEnd w:id="0"/>
      <w:bookmarkEnd w:id="1"/>
    </w:p>
    <w:p w14:paraId="34287D52" w14:textId="0C13CE7B" w:rsidR="00550E75" w:rsidRDefault="009A65BB" w:rsidP="004933B2">
      <w:pPr>
        <w:spacing w:after="120" w:line="360" w:lineRule="auto"/>
        <w:ind w:firstLine="709"/>
        <w:jc w:val="both"/>
        <w:rPr>
          <w:bCs/>
          <w:sz w:val="24"/>
          <w:szCs w:val="24"/>
          <w:lang w:val="bg-BG" w:eastAsia="bg-BG"/>
        </w:rPr>
      </w:pPr>
      <w:bookmarkStart w:id="2" w:name="_Hlk132893726"/>
      <w:r>
        <w:rPr>
          <w:bCs/>
          <w:sz w:val="24"/>
          <w:szCs w:val="24"/>
          <w:lang w:val="bg-BG" w:eastAsia="bg-BG"/>
        </w:rPr>
        <w:t>Съгласно подписана</w:t>
      </w:r>
      <w:r>
        <w:rPr>
          <w:rStyle w:val="FootnoteReference"/>
          <w:bCs/>
          <w:sz w:val="24"/>
          <w:szCs w:val="24"/>
          <w:lang w:val="bg-BG" w:eastAsia="bg-BG"/>
        </w:rPr>
        <w:footnoteReference w:id="1"/>
      </w:r>
      <w:r>
        <w:rPr>
          <w:bCs/>
          <w:sz w:val="24"/>
          <w:szCs w:val="24"/>
          <w:lang w:val="bg-BG" w:eastAsia="bg-BG"/>
        </w:rPr>
        <w:t xml:space="preserve"> Концепция </w:t>
      </w:r>
      <w:r w:rsidRPr="009A65BB">
        <w:rPr>
          <w:bCs/>
          <w:sz w:val="24"/>
          <w:szCs w:val="24"/>
          <w:lang w:val="bg-BG" w:eastAsia="bg-BG"/>
        </w:rPr>
        <w:t xml:space="preserve">за реализиране на подхода </w:t>
      </w:r>
      <w:r>
        <w:rPr>
          <w:bCs/>
          <w:sz w:val="24"/>
          <w:szCs w:val="24"/>
          <w:lang w:val="bg-BG" w:eastAsia="bg-BG"/>
        </w:rPr>
        <w:t>В</w:t>
      </w:r>
      <w:r w:rsidRPr="009A65BB">
        <w:rPr>
          <w:bCs/>
          <w:sz w:val="24"/>
          <w:szCs w:val="24"/>
          <w:lang w:val="bg-BG" w:eastAsia="bg-BG"/>
        </w:rPr>
        <w:t xml:space="preserve">одено от </w:t>
      </w:r>
      <w:r w:rsidR="008014A3" w:rsidRPr="009A65BB">
        <w:rPr>
          <w:bCs/>
          <w:sz w:val="24"/>
          <w:szCs w:val="24"/>
          <w:lang w:val="bg-BG" w:eastAsia="bg-BG"/>
        </w:rPr>
        <w:t>общност</w:t>
      </w:r>
      <w:r w:rsidR="008014A3">
        <w:rPr>
          <w:bCs/>
          <w:sz w:val="24"/>
          <w:szCs w:val="24"/>
          <w:lang w:val="bg-BG" w:eastAsia="bg-BG"/>
        </w:rPr>
        <w:t>ите</w:t>
      </w:r>
      <w:r w:rsidR="008014A3" w:rsidRPr="009A65BB">
        <w:rPr>
          <w:bCs/>
          <w:sz w:val="24"/>
          <w:szCs w:val="24"/>
          <w:lang w:val="bg-BG" w:eastAsia="bg-BG"/>
        </w:rPr>
        <w:t xml:space="preserve"> </w:t>
      </w:r>
      <w:r w:rsidRPr="009A65BB">
        <w:rPr>
          <w:bCs/>
          <w:sz w:val="24"/>
          <w:szCs w:val="24"/>
          <w:lang w:val="bg-BG" w:eastAsia="bg-BG"/>
        </w:rPr>
        <w:t>местно развитие през програмен период 2021 – 2027</w:t>
      </w:r>
      <w:r>
        <w:rPr>
          <w:bCs/>
          <w:sz w:val="24"/>
          <w:szCs w:val="24"/>
          <w:lang w:val="bg-BG" w:eastAsia="bg-BG"/>
        </w:rPr>
        <w:t xml:space="preserve"> г. </w:t>
      </w:r>
      <w:r w:rsidR="0072152B">
        <w:rPr>
          <w:bCs/>
          <w:sz w:val="24"/>
          <w:szCs w:val="24"/>
          <w:lang w:val="bg-BG" w:eastAsia="bg-BG"/>
        </w:rPr>
        <w:t xml:space="preserve">и </w:t>
      </w:r>
      <w:r w:rsidR="00D94E98">
        <w:rPr>
          <w:bCs/>
          <w:sz w:val="24"/>
          <w:szCs w:val="24"/>
          <w:lang w:val="bg-BG" w:eastAsia="bg-BG"/>
        </w:rPr>
        <w:t xml:space="preserve">на основание </w:t>
      </w:r>
      <w:r w:rsidR="00C35125">
        <w:rPr>
          <w:bCs/>
          <w:sz w:val="24"/>
          <w:szCs w:val="24"/>
          <w:lang w:val="bg-BG" w:eastAsia="bg-BG"/>
        </w:rPr>
        <w:t xml:space="preserve">Постановление </w:t>
      </w:r>
      <w:r w:rsidR="0072152B">
        <w:rPr>
          <w:bCs/>
          <w:sz w:val="24"/>
          <w:szCs w:val="24"/>
          <w:lang w:val="bg-BG" w:eastAsia="bg-BG"/>
        </w:rPr>
        <w:t>на Министерски</w:t>
      </w:r>
      <w:r w:rsidR="00C35125">
        <w:rPr>
          <w:bCs/>
          <w:sz w:val="24"/>
          <w:szCs w:val="24"/>
          <w:lang w:val="bg-BG" w:eastAsia="bg-BG"/>
        </w:rPr>
        <w:t>я</w:t>
      </w:r>
      <w:r w:rsidR="0072152B">
        <w:rPr>
          <w:bCs/>
          <w:sz w:val="24"/>
          <w:szCs w:val="24"/>
          <w:lang w:val="bg-BG" w:eastAsia="bg-BG"/>
        </w:rPr>
        <w:t xml:space="preserve"> съвет </w:t>
      </w:r>
      <w:r w:rsidR="00C35125" w:rsidRPr="00C35125">
        <w:rPr>
          <w:bCs/>
          <w:sz w:val="24"/>
          <w:szCs w:val="24"/>
          <w:lang w:val="bg-BG" w:eastAsia="bg-BG"/>
        </w:rPr>
        <w:t>№ 494</w:t>
      </w:r>
      <w:r w:rsidR="00C35125">
        <w:rPr>
          <w:bCs/>
          <w:sz w:val="24"/>
          <w:szCs w:val="24"/>
          <w:lang w:val="bg-BG" w:eastAsia="bg-BG"/>
        </w:rPr>
        <w:t xml:space="preserve"> </w:t>
      </w:r>
      <w:r w:rsidR="00C35125" w:rsidRPr="00C35125">
        <w:rPr>
          <w:bCs/>
          <w:sz w:val="24"/>
          <w:szCs w:val="24"/>
          <w:lang w:val="bg-BG" w:eastAsia="bg-BG"/>
        </w:rPr>
        <w:t>от 30 декември</w:t>
      </w:r>
      <w:r w:rsidR="00C35125">
        <w:rPr>
          <w:bCs/>
          <w:sz w:val="24"/>
          <w:szCs w:val="24"/>
          <w:lang w:val="bg-BG" w:eastAsia="bg-BG"/>
        </w:rPr>
        <w:t xml:space="preserve"> </w:t>
      </w:r>
      <w:r w:rsidR="00C35125" w:rsidRPr="00C35125">
        <w:rPr>
          <w:bCs/>
          <w:sz w:val="24"/>
          <w:szCs w:val="24"/>
          <w:lang w:val="bg-BG" w:eastAsia="bg-BG"/>
        </w:rPr>
        <w:t>2024 година</w:t>
      </w:r>
      <w:r w:rsidR="00C35125">
        <w:rPr>
          <w:bCs/>
          <w:sz w:val="24"/>
          <w:szCs w:val="24"/>
          <w:lang w:val="bg-BG" w:eastAsia="bg-BG"/>
        </w:rPr>
        <w:t xml:space="preserve"> за определяне на правила за прилагане на подхода „Водено от общностите местно развитие“ за периода 2021 – 2027 г. (ПМС № 494/2024 г.) </w:t>
      </w:r>
      <w:r w:rsidR="00D94E98">
        <w:rPr>
          <w:bCs/>
          <w:sz w:val="24"/>
          <w:szCs w:val="24"/>
          <w:lang w:val="bg-BG" w:eastAsia="bg-BG"/>
        </w:rPr>
        <w:t>във връзка с</w:t>
      </w:r>
      <w:r w:rsidR="0072152B">
        <w:rPr>
          <w:bCs/>
          <w:sz w:val="24"/>
          <w:szCs w:val="24"/>
          <w:lang w:val="bg-BG" w:eastAsia="bg-BG"/>
        </w:rPr>
        <w:t xml:space="preserve"> чл.</w:t>
      </w:r>
      <w:r w:rsidR="00C35125">
        <w:rPr>
          <w:bCs/>
          <w:sz w:val="24"/>
          <w:szCs w:val="24"/>
          <w:lang w:val="bg-BG" w:eastAsia="bg-BG"/>
        </w:rPr>
        <w:t xml:space="preserve"> </w:t>
      </w:r>
      <w:r w:rsidR="0072152B">
        <w:rPr>
          <w:bCs/>
          <w:sz w:val="24"/>
          <w:szCs w:val="24"/>
          <w:lang w:val="bg-BG" w:eastAsia="bg-BG"/>
        </w:rPr>
        <w:t>28, ал</w:t>
      </w:r>
      <w:r w:rsidR="00C35125">
        <w:rPr>
          <w:bCs/>
          <w:sz w:val="24"/>
          <w:szCs w:val="24"/>
          <w:lang w:val="bg-BG" w:eastAsia="bg-BG"/>
        </w:rPr>
        <w:t>.</w:t>
      </w:r>
      <w:r w:rsidR="0072152B">
        <w:rPr>
          <w:bCs/>
          <w:sz w:val="24"/>
          <w:szCs w:val="24"/>
          <w:lang w:val="bg-BG" w:eastAsia="bg-BG"/>
        </w:rPr>
        <w:t xml:space="preserve"> 1, т.</w:t>
      </w:r>
      <w:r w:rsidR="00C35125">
        <w:rPr>
          <w:bCs/>
          <w:sz w:val="24"/>
          <w:szCs w:val="24"/>
          <w:lang w:val="bg-BG" w:eastAsia="bg-BG"/>
        </w:rPr>
        <w:t xml:space="preserve"> </w:t>
      </w:r>
      <w:r w:rsidR="0072152B">
        <w:rPr>
          <w:bCs/>
          <w:sz w:val="24"/>
          <w:szCs w:val="24"/>
          <w:lang w:val="bg-BG" w:eastAsia="bg-BG"/>
        </w:rPr>
        <w:t>2 от Закона за финансиране на средствата от Европейските фондове при споделено управление (ЗУСЕФСУ)</w:t>
      </w:r>
      <w:r w:rsidR="00C35125">
        <w:rPr>
          <w:bCs/>
          <w:sz w:val="24"/>
          <w:szCs w:val="24"/>
          <w:lang w:val="bg-BG" w:eastAsia="bg-BG"/>
        </w:rPr>
        <w:t>,</w:t>
      </w:r>
      <w:r w:rsidR="0072152B">
        <w:rPr>
          <w:bCs/>
          <w:sz w:val="24"/>
          <w:szCs w:val="24"/>
          <w:lang w:val="bg-BG" w:eastAsia="bg-BG"/>
        </w:rPr>
        <w:t xml:space="preserve"> </w:t>
      </w:r>
      <w:r w:rsidR="00D94E98">
        <w:rPr>
          <w:bCs/>
          <w:sz w:val="24"/>
          <w:szCs w:val="24"/>
          <w:lang w:val="bg-BG" w:eastAsia="bg-BG"/>
        </w:rPr>
        <w:t xml:space="preserve">Програма „Образование“ 2021 – 2027 г. осигурява </w:t>
      </w:r>
      <w:r w:rsidRPr="009A65BB">
        <w:rPr>
          <w:bCs/>
          <w:sz w:val="24"/>
          <w:szCs w:val="24"/>
          <w:lang w:val="bg-BG" w:eastAsia="bg-BG"/>
        </w:rPr>
        <w:t xml:space="preserve"> </w:t>
      </w:r>
      <w:r w:rsidR="00D94E98" w:rsidRPr="009A65BB">
        <w:rPr>
          <w:bCs/>
          <w:sz w:val="24"/>
          <w:szCs w:val="24"/>
          <w:lang w:val="bg-BG" w:eastAsia="bg-BG"/>
        </w:rPr>
        <w:t xml:space="preserve">допълващо </w:t>
      </w:r>
      <w:r w:rsidRPr="009A65BB">
        <w:rPr>
          <w:bCs/>
          <w:sz w:val="24"/>
          <w:szCs w:val="24"/>
          <w:lang w:val="bg-BG" w:eastAsia="bg-BG"/>
        </w:rPr>
        <w:t xml:space="preserve">финансиране </w:t>
      </w:r>
      <w:r w:rsidR="00D94E98">
        <w:rPr>
          <w:bCs/>
          <w:sz w:val="24"/>
          <w:szCs w:val="24"/>
          <w:lang w:val="bg-BG" w:eastAsia="bg-BG"/>
        </w:rPr>
        <w:t xml:space="preserve">за изпълнение на стратегии за Водено от общностите местно развитие (ВОМР), финансирани </w:t>
      </w:r>
      <w:r w:rsidRPr="009A65BB">
        <w:rPr>
          <w:bCs/>
          <w:sz w:val="24"/>
          <w:szCs w:val="24"/>
          <w:lang w:val="bg-BG" w:eastAsia="bg-BG"/>
        </w:rPr>
        <w:t>от Европейския земеделски фонд за развитие на селските райони (EЗФРСР)</w:t>
      </w:r>
      <w:r w:rsidR="00D757EE">
        <w:rPr>
          <w:bCs/>
          <w:sz w:val="24"/>
          <w:szCs w:val="24"/>
          <w:lang w:val="bg-BG" w:eastAsia="bg-BG"/>
        </w:rPr>
        <w:t>.</w:t>
      </w:r>
      <w:r w:rsidR="008014A3">
        <w:rPr>
          <w:bCs/>
          <w:sz w:val="24"/>
          <w:szCs w:val="24"/>
          <w:lang w:val="bg-BG" w:eastAsia="bg-BG"/>
        </w:rPr>
        <w:t xml:space="preserve"> </w:t>
      </w:r>
      <w:r w:rsidR="00D757EE">
        <w:rPr>
          <w:bCs/>
          <w:sz w:val="24"/>
          <w:szCs w:val="24"/>
          <w:lang w:val="bg-BG" w:eastAsia="bg-BG"/>
        </w:rPr>
        <w:t>С</w:t>
      </w:r>
      <w:r w:rsidR="008014A3">
        <w:rPr>
          <w:bCs/>
          <w:sz w:val="24"/>
          <w:szCs w:val="24"/>
          <w:lang w:val="bg-BG" w:eastAsia="bg-BG"/>
        </w:rPr>
        <w:t>тратегии</w:t>
      </w:r>
      <w:r w:rsidR="00D757EE">
        <w:rPr>
          <w:bCs/>
          <w:sz w:val="24"/>
          <w:szCs w:val="24"/>
          <w:lang w:val="bg-BG" w:eastAsia="bg-BG"/>
        </w:rPr>
        <w:t>те се разработват</w:t>
      </w:r>
      <w:r w:rsidR="008014A3">
        <w:rPr>
          <w:bCs/>
          <w:sz w:val="24"/>
          <w:szCs w:val="24"/>
          <w:lang w:val="bg-BG" w:eastAsia="bg-BG"/>
        </w:rPr>
        <w:t xml:space="preserve"> </w:t>
      </w:r>
      <w:r w:rsidR="00D757EE">
        <w:rPr>
          <w:bCs/>
          <w:sz w:val="24"/>
          <w:szCs w:val="24"/>
          <w:lang w:val="bg-BG" w:eastAsia="bg-BG"/>
        </w:rPr>
        <w:t xml:space="preserve">от </w:t>
      </w:r>
      <w:r w:rsidR="008014A3">
        <w:rPr>
          <w:bCs/>
          <w:sz w:val="24"/>
          <w:szCs w:val="24"/>
          <w:lang w:val="bg-BG" w:eastAsia="bg-BG"/>
        </w:rPr>
        <w:t>Местни инициативни групи</w:t>
      </w:r>
      <w:r w:rsidR="00D757EE">
        <w:rPr>
          <w:bCs/>
          <w:sz w:val="24"/>
          <w:szCs w:val="24"/>
          <w:lang w:val="bg-BG" w:eastAsia="bg-BG"/>
        </w:rPr>
        <w:t xml:space="preserve"> (МИГ)</w:t>
      </w:r>
      <w:r w:rsidR="00550E75">
        <w:rPr>
          <w:bCs/>
          <w:sz w:val="24"/>
          <w:szCs w:val="24"/>
          <w:lang w:val="bg-BG" w:eastAsia="bg-BG"/>
        </w:rPr>
        <w:t xml:space="preserve"> по реда на ПМС № 494/2024 г</w:t>
      </w:r>
      <w:r w:rsidR="008014A3">
        <w:rPr>
          <w:bCs/>
          <w:sz w:val="24"/>
          <w:szCs w:val="24"/>
          <w:lang w:val="bg-BG" w:eastAsia="bg-BG"/>
        </w:rPr>
        <w:t xml:space="preserve">. </w:t>
      </w:r>
    </w:p>
    <w:p w14:paraId="3996F889" w14:textId="5852D082" w:rsidR="009A65BB" w:rsidRPr="00316AF7" w:rsidRDefault="0072152B" w:rsidP="004933B2">
      <w:pPr>
        <w:spacing w:after="120" w:line="360" w:lineRule="auto"/>
        <w:ind w:firstLine="709"/>
        <w:jc w:val="both"/>
        <w:rPr>
          <w:bCs/>
          <w:sz w:val="24"/>
          <w:szCs w:val="24"/>
          <w:lang w:val="bg-BG" w:eastAsia="bg-BG"/>
        </w:rPr>
      </w:pPr>
      <w:r>
        <w:rPr>
          <w:bCs/>
          <w:sz w:val="24"/>
          <w:szCs w:val="24"/>
          <w:lang w:val="bg-BG" w:eastAsia="bg-BG"/>
        </w:rPr>
        <w:t>Програма „Образование“</w:t>
      </w:r>
      <w:r w:rsidR="00171E37">
        <w:rPr>
          <w:bCs/>
          <w:sz w:val="24"/>
          <w:szCs w:val="24"/>
          <w:lang w:val="bg-BG" w:eastAsia="bg-BG"/>
        </w:rPr>
        <w:t xml:space="preserve"> </w:t>
      </w:r>
      <w:r w:rsidR="00530CCD" w:rsidRPr="009A65BB">
        <w:rPr>
          <w:bCs/>
          <w:sz w:val="24"/>
          <w:szCs w:val="24"/>
          <w:lang w:val="bg-BG" w:eastAsia="bg-BG"/>
        </w:rPr>
        <w:t>осигур</w:t>
      </w:r>
      <w:r w:rsidR="00530CCD">
        <w:rPr>
          <w:bCs/>
          <w:sz w:val="24"/>
          <w:szCs w:val="24"/>
          <w:lang w:val="bg-BG" w:eastAsia="bg-BG"/>
        </w:rPr>
        <w:t>ява</w:t>
      </w:r>
      <w:r w:rsidR="00530CCD" w:rsidRPr="009A65BB">
        <w:rPr>
          <w:bCs/>
          <w:sz w:val="24"/>
          <w:szCs w:val="24"/>
          <w:lang w:val="bg-BG" w:eastAsia="bg-BG"/>
        </w:rPr>
        <w:t xml:space="preserve"> </w:t>
      </w:r>
      <w:r w:rsidR="009A65BB" w:rsidRPr="009A65BB">
        <w:rPr>
          <w:bCs/>
          <w:sz w:val="24"/>
          <w:szCs w:val="24"/>
          <w:lang w:val="bg-BG" w:eastAsia="bg-BG"/>
        </w:rPr>
        <w:t>допълващо финансиране за одобрените стратегии за ВОМР</w:t>
      </w:r>
      <w:r w:rsidR="00171E37">
        <w:rPr>
          <w:bCs/>
          <w:sz w:val="24"/>
          <w:szCs w:val="24"/>
          <w:lang w:val="bg-BG" w:eastAsia="bg-BG"/>
        </w:rPr>
        <w:t xml:space="preserve"> с планирани мерки</w:t>
      </w:r>
      <w:r w:rsidR="006D4E2D">
        <w:rPr>
          <w:bCs/>
          <w:sz w:val="24"/>
          <w:szCs w:val="24"/>
          <w:lang w:val="bg-BG" w:eastAsia="bg-BG"/>
        </w:rPr>
        <w:t>/дейности</w:t>
      </w:r>
      <w:r w:rsidR="00171E37">
        <w:rPr>
          <w:bCs/>
          <w:sz w:val="24"/>
          <w:szCs w:val="24"/>
          <w:lang w:val="bg-BG" w:eastAsia="bg-BG"/>
        </w:rPr>
        <w:t xml:space="preserve"> в сферата на образованието</w:t>
      </w:r>
      <w:r w:rsidR="00FE0450">
        <w:rPr>
          <w:bCs/>
          <w:sz w:val="24"/>
          <w:szCs w:val="24"/>
          <w:lang w:val="bg-BG" w:eastAsia="bg-BG"/>
        </w:rPr>
        <w:t>,</w:t>
      </w:r>
      <w:r w:rsidR="00372771">
        <w:rPr>
          <w:bCs/>
          <w:sz w:val="24"/>
          <w:szCs w:val="24"/>
          <w:lang w:val="bg-BG" w:eastAsia="bg-BG"/>
        </w:rPr>
        <w:t xml:space="preserve"> чрез</w:t>
      </w:r>
      <w:r w:rsidR="005D2F04" w:rsidRPr="005D2F04">
        <w:rPr>
          <w:bCs/>
          <w:sz w:val="24"/>
          <w:szCs w:val="24"/>
          <w:lang w:val="bg-BG" w:eastAsia="bg-BG"/>
        </w:rPr>
        <w:t xml:space="preserve"> </w:t>
      </w:r>
      <w:r w:rsidR="00FE0450" w:rsidRPr="002E3EDA">
        <w:rPr>
          <w:bCs/>
          <w:sz w:val="24"/>
          <w:szCs w:val="24"/>
          <w:lang w:val="bg-BG" w:eastAsia="bg-BG"/>
        </w:rPr>
        <w:lastRenderedPageBreak/>
        <w:t>обявяване</w:t>
      </w:r>
      <w:r w:rsidR="00FE0450" w:rsidRPr="008C6C64">
        <w:rPr>
          <w:bCs/>
          <w:sz w:val="24"/>
          <w:szCs w:val="24"/>
          <w:lang w:val="bg-BG" w:eastAsia="bg-BG"/>
        </w:rPr>
        <w:t xml:space="preserve"> о</w:t>
      </w:r>
      <w:r w:rsidR="00FE0450" w:rsidRPr="00316AF7">
        <w:rPr>
          <w:bCs/>
          <w:sz w:val="24"/>
          <w:szCs w:val="24"/>
          <w:lang w:val="bg-BG" w:eastAsia="bg-BG"/>
        </w:rPr>
        <w:t xml:space="preserve">т страна на Управляващия орган (УО) на ПО на </w:t>
      </w:r>
      <w:r w:rsidR="005D2F04" w:rsidRPr="00316AF7">
        <w:rPr>
          <w:bCs/>
          <w:sz w:val="24"/>
          <w:szCs w:val="24"/>
          <w:lang w:val="bg-BG" w:eastAsia="bg-BG"/>
        </w:rPr>
        <w:t>процедура</w:t>
      </w:r>
      <w:r w:rsidR="00D757EE" w:rsidRPr="00316AF7">
        <w:rPr>
          <w:bCs/>
          <w:sz w:val="24"/>
          <w:szCs w:val="24"/>
          <w:lang w:val="bg-BG" w:eastAsia="bg-BG"/>
        </w:rPr>
        <w:t xml:space="preserve"> за подбор на проектни предложения</w:t>
      </w:r>
      <w:r w:rsidR="00372771" w:rsidRPr="00316AF7">
        <w:rPr>
          <w:rStyle w:val="FootnoteReference"/>
          <w:bCs/>
          <w:sz w:val="24"/>
          <w:szCs w:val="24"/>
          <w:lang w:val="bg-BG" w:eastAsia="bg-BG"/>
        </w:rPr>
        <w:footnoteReference w:id="2"/>
      </w:r>
      <w:r w:rsidR="00FE0450" w:rsidRPr="00316AF7">
        <w:rPr>
          <w:bCs/>
          <w:sz w:val="24"/>
          <w:szCs w:val="24"/>
          <w:lang w:val="bg-BG" w:eastAsia="bg-BG"/>
        </w:rPr>
        <w:t xml:space="preserve"> само на кандидати от териториите на</w:t>
      </w:r>
      <w:r w:rsidR="00550E75" w:rsidRPr="00316AF7">
        <w:rPr>
          <w:bCs/>
          <w:sz w:val="24"/>
          <w:szCs w:val="24"/>
          <w:lang w:val="bg-BG" w:eastAsia="bg-BG"/>
        </w:rPr>
        <w:t xml:space="preserve"> </w:t>
      </w:r>
      <w:r w:rsidR="00372771" w:rsidRPr="00316AF7">
        <w:rPr>
          <w:bCs/>
          <w:sz w:val="24"/>
          <w:szCs w:val="24"/>
          <w:lang w:val="bg-BG" w:eastAsia="bg-BG"/>
        </w:rPr>
        <w:t>съответните МИГ.</w:t>
      </w:r>
      <w:r w:rsidR="005D2F04" w:rsidRPr="00316AF7">
        <w:rPr>
          <w:bCs/>
          <w:sz w:val="24"/>
          <w:szCs w:val="24"/>
          <w:lang w:val="bg-BG" w:eastAsia="bg-BG"/>
        </w:rPr>
        <w:t xml:space="preserve"> </w:t>
      </w:r>
    </w:p>
    <w:p w14:paraId="59BBA14B" w14:textId="5EDF9971" w:rsidR="005B4AA6" w:rsidRPr="00316AF7" w:rsidRDefault="00402A31" w:rsidP="004933B2">
      <w:pPr>
        <w:spacing w:after="120" w:line="360" w:lineRule="auto"/>
        <w:ind w:firstLine="709"/>
        <w:jc w:val="both"/>
        <w:rPr>
          <w:bCs/>
          <w:sz w:val="24"/>
          <w:szCs w:val="24"/>
          <w:lang w:val="bg-BG" w:eastAsia="bg-BG"/>
        </w:rPr>
      </w:pPr>
      <w:r w:rsidRPr="00316AF7">
        <w:rPr>
          <w:bCs/>
          <w:sz w:val="24"/>
          <w:szCs w:val="24"/>
          <w:lang w:val="bg-BG" w:eastAsia="bg-BG"/>
        </w:rPr>
        <w:t>Допълващо</w:t>
      </w:r>
      <w:r w:rsidR="00876FAE" w:rsidRPr="00316AF7">
        <w:rPr>
          <w:bCs/>
          <w:sz w:val="24"/>
          <w:szCs w:val="24"/>
          <w:lang w:val="bg-BG" w:eastAsia="bg-BG"/>
        </w:rPr>
        <w:t>то</w:t>
      </w:r>
      <w:r w:rsidRPr="00316AF7">
        <w:rPr>
          <w:bCs/>
          <w:sz w:val="24"/>
          <w:szCs w:val="24"/>
          <w:lang w:val="bg-BG" w:eastAsia="bg-BG"/>
        </w:rPr>
        <w:t xml:space="preserve"> финансиране от ПО </w:t>
      </w:r>
      <w:r w:rsidR="00550E75" w:rsidRPr="00316AF7">
        <w:rPr>
          <w:bCs/>
          <w:sz w:val="24"/>
          <w:szCs w:val="24"/>
          <w:lang w:val="bg-BG" w:eastAsia="bg-BG"/>
        </w:rPr>
        <w:t xml:space="preserve">се </w:t>
      </w:r>
      <w:r w:rsidR="00F67AFC" w:rsidRPr="00316AF7">
        <w:rPr>
          <w:bCs/>
          <w:sz w:val="24"/>
          <w:szCs w:val="24"/>
          <w:lang w:val="bg-BG" w:eastAsia="bg-BG"/>
        </w:rPr>
        <w:t>предоставя</w:t>
      </w:r>
      <w:r w:rsidR="00550E75" w:rsidRPr="00316AF7">
        <w:rPr>
          <w:bCs/>
          <w:sz w:val="24"/>
          <w:szCs w:val="24"/>
          <w:lang w:val="bg-BG" w:eastAsia="bg-BG"/>
        </w:rPr>
        <w:t xml:space="preserve"> в рамките на</w:t>
      </w:r>
      <w:r w:rsidRPr="00316AF7">
        <w:t xml:space="preserve"> </w:t>
      </w:r>
      <w:r w:rsidRPr="00316AF7">
        <w:rPr>
          <w:bCs/>
          <w:sz w:val="24"/>
          <w:szCs w:val="24"/>
          <w:lang w:val="bg-BG" w:eastAsia="bg-BG"/>
        </w:rPr>
        <w:t xml:space="preserve">Приоритет 1 </w:t>
      </w:r>
      <w:r w:rsidR="005B4AA6" w:rsidRPr="00316AF7">
        <w:rPr>
          <w:bCs/>
          <w:sz w:val="24"/>
          <w:szCs w:val="24"/>
          <w:lang w:val="bg-BG" w:eastAsia="bg-BG"/>
        </w:rPr>
        <w:t>„</w:t>
      </w:r>
      <w:r w:rsidRPr="00316AF7">
        <w:rPr>
          <w:bCs/>
          <w:sz w:val="24"/>
          <w:szCs w:val="24"/>
          <w:lang w:val="bg-BG" w:eastAsia="bg-BG"/>
        </w:rPr>
        <w:t>Приобщаващо образование и образователна интеграция</w:t>
      </w:r>
      <w:r w:rsidR="005B4AA6" w:rsidRPr="00316AF7">
        <w:rPr>
          <w:bCs/>
          <w:sz w:val="24"/>
          <w:szCs w:val="24"/>
          <w:lang w:val="bg-BG" w:eastAsia="bg-BG"/>
        </w:rPr>
        <w:t>“</w:t>
      </w:r>
      <w:r w:rsidRPr="00316AF7">
        <w:rPr>
          <w:bCs/>
          <w:sz w:val="24"/>
          <w:szCs w:val="24"/>
          <w:lang w:val="bg-BG" w:eastAsia="bg-BG"/>
        </w:rPr>
        <w:t xml:space="preserve"> </w:t>
      </w:r>
      <w:r w:rsidR="00550E75" w:rsidRPr="00316AF7">
        <w:rPr>
          <w:bCs/>
          <w:sz w:val="24"/>
          <w:szCs w:val="24"/>
          <w:lang w:val="bg-BG" w:eastAsia="bg-BG"/>
        </w:rPr>
        <w:t xml:space="preserve">на ПО, </w:t>
      </w:r>
      <w:r w:rsidRPr="00316AF7">
        <w:rPr>
          <w:bCs/>
          <w:sz w:val="24"/>
          <w:szCs w:val="24"/>
          <w:lang w:val="bg-BG" w:eastAsia="bg-BG"/>
        </w:rPr>
        <w:t>Специфична цел по чл. 4, параграф 1, буква й) от Регламент (ЕС) 2021/1057</w:t>
      </w:r>
      <w:r w:rsidR="00F67AFC" w:rsidRPr="00316AF7">
        <w:rPr>
          <w:rStyle w:val="FootnoteReference"/>
          <w:bCs/>
          <w:sz w:val="24"/>
          <w:szCs w:val="24"/>
          <w:lang w:val="bg-BG" w:eastAsia="bg-BG"/>
        </w:rPr>
        <w:footnoteReference w:id="3"/>
      </w:r>
      <w:r w:rsidR="00E62791" w:rsidRPr="00316AF7">
        <w:rPr>
          <w:bCs/>
          <w:sz w:val="24"/>
          <w:szCs w:val="24"/>
          <w:lang w:val="bg-BG" w:eastAsia="bg-BG"/>
        </w:rPr>
        <w:t xml:space="preserve"> </w:t>
      </w:r>
      <w:r w:rsidR="005B4AA6" w:rsidRPr="00316AF7">
        <w:rPr>
          <w:bCs/>
          <w:sz w:val="24"/>
          <w:szCs w:val="24"/>
          <w:lang w:val="bg-BG" w:eastAsia="bg-BG"/>
        </w:rPr>
        <w:t>за</w:t>
      </w:r>
      <w:r w:rsidR="00E62791" w:rsidRPr="00316AF7">
        <w:rPr>
          <w:bCs/>
          <w:sz w:val="24"/>
          <w:szCs w:val="24"/>
          <w:lang w:val="bg-BG" w:eastAsia="bg-BG"/>
        </w:rPr>
        <w:t xml:space="preserve"> подкрепа </w:t>
      </w:r>
      <w:r w:rsidR="005B4AA6" w:rsidRPr="00316AF7">
        <w:rPr>
          <w:bCs/>
          <w:sz w:val="24"/>
          <w:szCs w:val="24"/>
          <w:lang w:val="bg-BG" w:eastAsia="bg-BG"/>
        </w:rPr>
        <w:t>н</w:t>
      </w:r>
      <w:r w:rsidR="00E62791" w:rsidRPr="00316AF7">
        <w:rPr>
          <w:bCs/>
          <w:sz w:val="24"/>
          <w:szCs w:val="24"/>
          <w:lang w:val="bg-BG" w:eastAsia="bg-BG"/>
        </w:rPr>
        <w:t>а социално</w:t>
      </w:r>
      <w:r w:rsidR="005B4AA6" w:rsidRPr="00316AF7">
        <w:rPr>
          <w:bCs/>
          <w:sz w:val="24"/>
          <w:szCs w:val="24"/>
          <w:lang w:val="bg-BG" w:eastAsia="bg-BG"/>
        </w:rPr>
        <w:t>то</w:t>
      </w:r>
      <w:r w:rsidR="00E62791" w:rsidRPr="00316AF7">
        <w:rPr>
          <w:bCs/>
          <w:sz w:val="24"/>
          <w:szCs w:val="24"/>
          <w:lang w:val="bg-BG" w:eastAsia="bg-BG"/>
        </w:rPr>
        <w:t xml:space="preserve"> включване на деца и ученици от маргинализирани групи </w:t>
      </w:r>
      <w:r w:rsidR="005B4AA6" w:rsidRPr="00316AF7">
        <w:rPr>
          <w:bCs/>
          <w:sz w:val="24"/>
          <w:szCs w:val="24"/>
          <w:lang w:val="bg-BG" w:eastAsia="bg-BG"/>
        </w:rPr>
        <w:t xml:space="preserve">и </w:t>
      </w:r>
      <w:r w:rsidR="00E62791" w:rsidRPr="00316AF7">
        <w:rPr>
          <w:bCs/>
          <w:sz w:val="24"/>
          <w:szCs w:val="24"/>
          <w:lang w:val="bg-BG" w:eastAsia="bg-BG"/>
        </w:rPr>
        <w:t xml:space="preserve">подобряване на достъпа им до качествено образование. </w:t>
      </w:r>
    </w:p>
    <w:p w14:paraId="3A032AD8" w14:textId="577FB7D1" w:rsidR="00372771" w:rsidRPr="00316AF7" w:rsidRDefault="00E62791" w:rsidP="004933B2">
      <w:pPr>
        <w:spacing w:after="120" w:line="360" w:lineRule="auto"/>
        <w:jc w:val="both"/>
        <w:rPr>
          <w:b/>
          <w:sz w:val="24"/>
          <w:szCs w:val="24"/>
          <w:lang w:val="bg-BG" w:eastAsia="bg-BG"/>
        </w:rPr>
      </w:pPr>
      <w:r w:rsidRPr="00316AF7">
        <w:rPr>
          <w:b/>
          <w:sz w:val="24"/>
          <w:szCs w:val="24"/>
          <w:u w:val="single"/>
          <w:lang w:val="bg-BG" w:eastAsia="bg-BG"/>
        </w:rPr>
        <w:t>Допълващото финансиране от ПО</w:t>
      </w:r>
      <w:r w:rsidRPr="00316AF7">
        <w:rPr>
          <w:b/>
          <w:sz w:val="24"/>
          <w:szCs w:val="24"/>
          <w:lang w:val="bg-BG" w:eastAsia="bg-BG"/>
        </w:rPr>
        <w:t>:</w:t>
      </w:r>
    </w:p>
    <w:p w14:paraId="6F239BCB" w14:textId="26D804B9" w:rsidR="00402A31" w:rsidRPr="00316AF7" w:rsidRDefault="00402A31" w:rsidP="004933B2">
      <w:pPr>
        <w:pStyle w:val="ListParagraph"/>
        <w:numPr>
          <w:ilvl w:val="0"/>
          <w:numId w:val="40"/>
        </w:numPr>
        <w:spacing w:after="120" w:line="360" w:lineRule="auto"/>
        <w:ind w:left="284" w:hanging="284"/>
        <w:contextualSpacing w:val="0"/>
        <w:jc w:val="both"/>
        <w:rPr>
          <w:bCs/>
          <w:sz w:val="24"/>
          <w:szCs w:val="24"/>
          <w:lang w:val="bg-BG" w:eastAsia="bg-BG"/>
        </w:rPr>
      </w:pPr>
      <w:r w:rsidRPr="00316AF7">
        <w:rPr>
          <w:bCs/>
          <w:sz w:val="24"/>
          <w:szCs w:val="24"/>
          <w:lang w:val="bg-BG" w:eastAsia="bg-BG"/>
        </w:rPr>
        <w:t xml:space="preserve">се </w:t>
      </w:r>
      <w:r w:rsidR="00DE5E1F" w:rsidRPr="00316AF7">
        <w:rPr>
          <w:bCs/>
          <w:sz w:val="24"/>
          <w:szCs w:val="24"/>
          <w:lang w:val="bg-BG" w:eastAsia="bg-BG"/>
        </w:rPr>
        <w:t xml:space="preserve">предоставя за допустими по </w:t>
      </w:r>
      <w:proofErr w:type="spellStart"/>
      <w:r w:rsidR="00DE5E1F" w:rsidRPr="00316AF7">
        <w:rPr>
          <w:bCs/>
          <w:sz w:val="24"/>
          <w:szCs w:val="24"/>
          <w:lang w:val="bg-BG" w:eastAsia="bg-BG"/>
        </w:rPr>
        <w:t>ПО</w:t>
      </w:r>
      <w:proofErr w:type="spellEnd"/>
      <w:r w:rsidR="00DE5E1F" w:rsidRPr="00316AF7">
        <w:rPr>
          <w:bCs/>
          <w:sz w:val="24"/>
          <w:szCs w:val="24"/>
          <w:lang w:val="bg-BG" w:eastAsia="bg-BG"/>
        </w:rPr>
        <w:t xml:space="preserve"> </w:t>
      </w:r>
      <w:r w:rsidR="00DE5E1F" w:rsidRPr="00316AF7">
        <w:rPr>
          <w:b/>
          <w:sz w:val="24"/>
          <w:szCs w:val="24"/>
          <w:lang w:val="bg-BG" w:eastAsia="bg-BG"/>
        </w:rPr>
        <w:t>мерки/дейности в сферата на образованието</w:t>
      </w:r>
      <w:r w:rsidR="00DE5E1F" w:rsidRPr="00316AF7">
        <w:rPr>
          <w:bCs/>
          <w:sz w:val="24"/>
          <w:szCs w:val="24"/>
          <w:lang w:val="bg-BG" w:eastAsia="bg-BG"/>
        </w:rPr>
        <w:t xml:space="preserve">, обосновани от съответния МИГ </w:t>
      </w:r>
      <w:r w:rsidR="00D12F8B">
        <w:rPr>
          <w:bCs/>
          <w:sz w:val="24"/>
          <w:szCs w:val="24"/>
          <w:lang w:val="bg-BG" w:eastAsia="bg-BG"/>
        </w:rPr>
        <w:t xml:space="preserve">в анализите на територията </w:t>
      </w:r>
      <w:r w:rsidRPr="00316AF7">
        <w:rPr>
          <w:bCs/>
          <w:sz w:val="24"/>
          <w:szCs w:val="24"/>
          <w:lang w:val="bg-BG" w:eastAsia="bg-BG"/>
        </w:rPr>
        <w:t>към Стратегия</w:t>
      </w:r>
      <w:r w:rsidR="00DE5E1F" w:rsidRPr="00316AF7">
        <w:rPr>
          <w:bCs/>
          <w:sz w:val="24"/>
          <w:szCs w:val="24"/>
          <w:lang w:val="bg-BG" w:eastAsia="bg-BG"/>
        </w:rPr>
        <w:t>та</w:t>
      </w:r>
      <w:r w:rsidRPr="00316AF7">
        <w:rPr>
          <w:bCs/>
          <w:sz w:val="24"/>
          <w:szCs w:val="24"/>
          <w:lang w:val="bg-BG" w:eastAsia="bg-BG"/>
        </w:rPr>
        <w:t xml:space="preserve"> </w:t>
      </w:r>
      <w:r w:rsidR="00C84FC1" w:rsidRPr="00316AF7">
        <w:rPr>
          <w:bCs/>
          <w:sz w:val="24"/>
          <w:szCs w:val="24"/>
          <w:lang w:val="bg-BG" w:eastAsia="bg-BG"/>
        </w:rPr>
        <w:t>за</w:t>
      </w:r>
      <w:r w:rsidRPr="00316AF7">
        <w:rPr>
          <w:bCs/>
          <w:sz w:val="24"/>
          <w:szCs w:val="24"/>
          <w:lang w:val="bg-BG" w:eastAsia="bg-BG"/>
        </w:rPr>
        <w:t xml:space="preserve"> ВОМР (СВОМР)</w:t>
      </w:r>
      <w:r w:rsidR="00D12F8B">
        <w:rPr>
          <w:bCs/>
          <w:sz w:val="24"/>
          <w:szCs w:val="24"/>
          <w:lang w:val="bg-BG" w:eastAsia="bg-BG"/>
        </w:rPr>
        <w:t xml:space="preserve"> и посочени </w:t>
      </w:r>
      <w:r w:rsidR="00D12F8B" w:rsidRPr="00316AF7">
        <w:rPr>
          <w:bCs/>
          <w:sz w:val="24"/>
          <w:szCs w:val="24"/>
          <w:lang w:val="bg-BG" w:eastAsia="bg-BG"/>
        </w:rPr>
        <w:t>в приложение</w:t>
      </w:r>
      <w:r w:rsidR="00D12F8B">
        <w:rPr>
          <w:bCs/>
          <w:sz w:val="24"/>
          <w:szCs w:val="24"/>
          <w:lang w:val="bg-BG" w:eastAsia="bg-BG"/>
        </w:rPr>
        <w:t>,</w:t>
      </w:r>
      <w:r w:rsidR="00D12F8B" w:rsidRPr="00316AF7">
        <w:rPr>
          <w:bCs/>
          <w:sz w:val="24"/>
          <w:szCs w:val="24"/>
          <w:lang w:val="bg-BG" w:eastAsia="bg-BG"/>
        </w:rPr>
        <w:t xml:space="preserve"> </w:t>
      </w:r>
      <w:r w:rsidR="00DE5E1F" w:rsidRPr="00316AF7">
        <w:rPr>
          <w:bCs/>
          <w:sz w:val="24"/>
          <w:szCs w:val="24"/>
          <w:lang w:val="bg-BG" w:eastAsia="bg-BG"/>
        </w:rPr>
        <w:t>изготвено по образец в съответствие с настоящите указания на УО</w:t>
      </w:r>
      <w:r w:rsidRPr="00316AF7">
        <w:rPr>
          <w:bCs/>
          <w:sz w:val="24"/>
          <w:szCs w:val="24"/>
          <w:lang w:val="bg-BG" w:eastAsia="bg-BG"/>
        </w:rPr>
        <w:t xml:space="preserve"> </w:t>
      </w:r>
      <w:r w:rsidR="00DE5E1F" w:rsidRPr="00316AF7">
        <w:rPr>
          <w:bCs/>
          <w:sz w:val="24"/>
          <w:szCs w:val="24"/>
          <w:lang w:val="bg-BG" w:eastAsia="bg-BG"/>
        </w:rPr>
        <w:t xml:space="preserve">на основание чл. 17, ал.2 от </w:t>
      </w:r>
      <w:r w:rsidRPr="00316AF7">
        <w:rPr>
          <w:bCs/>
          <w:sz w:val="24"/>
          <w:szCs w:val="24"/>
          <w:lang w:val="bg-BG" w:eastAsia="bg-BG"/>
        </w:rPr>
        <w:t xml:space="preserve">ПМС </w:t>
      </w:r>
      <w:r w:rsidR="0059786F" w:rsidRPr="00316AF7">
        <w:rPr>
          <w:bCs/>
          <w:sz w:val="24"/>
          <w:szCs w:val="24"/>
          <w:lang w:val="bg-BG" w:eastAsia="bg-BG"/>
        </w:rPr>
        <w:t>№</w:t>
      </w:r>
      <w:r w:rsidR="00421B88">
        <w:rPr>
          <w:bCs/>
          <w:sz w:val="24"/>
          <w:szCs w:val="24"/>
          <w:lang w:val="bg-BG" w:eastAsia="bg-BG"/>
        </w:rPr>
        <w:t> </w:t>
      </w:r>
      <w:r w:rsidR="0059786F" w:rsidRPr="00316AF7">
        <w:rPr>
          <w:bCs/>
          <w:sz w:val="24"/>
          <w:szCs w:val="24"/>
          <w:lang w:val="bg-BG" w:eastAsia="bg-BG"/>
        </w:rPr>
        <w:t>494/30.12.2024 г.</w:t>
      </w:r>
      <w:r w:rsidRPr="00316AF7">
        <w:rPr>
          <w:bCs/>
          <w:sz w:val="24"/>
          <w:szCs w:val="24"/>
          <w:lang w:val="bg-BG" w:eastAsia="bg-BG"/>
        </w:rPr>
        <w:t>;</w:t>
      </w:r>
    </w:p>
    <w:p w14:paraId="3E06A2FC" w14:textId="0C3EFE8A" w:rsidR="00C07E0A" w:rsidRPr="00316AF7" w:rsidRDefault="00C07E0A" w:rsidP="004933B2">
      <w:pPr>
        <w:pStyle w:val="ListParagraph"/>
        <w:numPr>
          <w:ilvl w:val="0"/>
          <w:numId w:val="40"/>
        </w:numPr>
        <w:spacing w:after="120" w:line="360" w:lineRule="auto"/>
        <w:ind w:left="284" w:hanging="284"/>
        <w:contextualSpacing w:val="0"/>
        <w:jc w:val="both"/>
        <w:rPr>
          <w:bCs/>
          <w:sz w:val="24"/>
          <w:szCs w:val="24"/>
          <w:lang w:val="bg-BG" w:eastAsia="bg-BG"/>
        </w:rPr>
      </w:pPr>
      <w:r w:rsidRPr="00316AF7">
        <w:rPr>
          <w:bCs/>
          <w:sz w:val="24"/>
          <w:szCs w:val="24"/>
          <w:lang w:val="bg-BG" w:eastAsia="bg-BG"/>
        </w:rPr>
        <w:t>допринася за</w:t>
      </w:r>
      <w:r w:rsidR="00E6018F" w:rsidRPr="00316AF7">
        <w:rPr>
          <w:bCs/>
          <w:sz w:val="24"/>
          <w:szCs w:val="24"/>
          <w:lang w:val="bg-BG" w:eastAsia="bg-BG"/>
        </w:rPr>
        <w:t>:</w:t>
      </w:r>
      <w:r w:rsidRPr="00316AF7">
        <w:rPr>
          <w:bCs/>
          <w:sz w:val="24"/>
          <w:szCs w:val="24"/>
          <w:lang w:val="bg-BG" w:eastAsia="bg-BG"/>
        </w:rPr>
        <w:t xml:space="preserve"> подобряване на достъпа до качествено образование за намаляване на отпадащите от образование деца и ученици; повишаване на качеството на предучилищното и училищното образование чрез подкрепа на развитието на специалистите в системата на предучилищното и училищното образование; насърчаване на ефективното взаимодействие на училищната/</w:t>
      </w:r>
      <w:proofErr w:type="spellStart"/>
      <w:r w:rsidRPr="00316AF7">
        <w:rPr>
          <w:bCs/>
          <w:sz w:val="24"/>
          <w:szCs w:val="24"/>
          <w:lang w:val="bg-BG" w:eastAsia="bg-BG"/>
        </w:rPr>
        <w:t>ните</w:t>
      </w:r>
      <w:proofErr w:type="spellEnd"/>
      <w:r w:rsidRPr="00316AF7">
        <w:rPr>
          <w:bCs/>
          <w:sz w:val="24"/>
          <w:szCs w:val="24"/>
          <w:lang w:val="bg-BG" w:eastAsia="bg-BG"/>
        </w:rPr>
        <w:t xml:space="preserve"> общност/и </w:t>
      </w:r>
      <w:proofErr w:type="spellStart"/>
      <w:r w:rsidRPr="00316AF7">
        <w:rPr>
          <w:bCs/>
          <w:sz w:val="24"/>
          <w:szCs w:val="24"/>
          <w:lang w:val="bg-BG" w:eastAsia="bg-BG"/>
        </w:rPr>
        <w:t>и</w:t>
      </w:r>
      <w:proofErr w:type="spellEnd"/>
      <w:r w:rsidRPr="00316AF7">
        <w:rPr>
          <w:bCs/>
          <w:sz w:val="24"/>
          <w:szCs w:val="24"/>
          <w:lang w:val="bg-BG" w:eastAsia="bg-BG"/>
        </w:rPr>
        <w:t xml:space="preserve"> на детските градини, вкл. работа с родителите, ангажирането на местните заинтересовани страни с образователните институции; подкрепя преодоляване на детската бедност на територията на МИГ </w:t>
      </w:r>
      <w:r w:rsidRPr="00316AF7">
        <w:rPr>
          <w:bCs/>
          <w:sz w:val="24"/>
          <w:szCs w:val="24"/>
          <w:u w:val="single"/>
          <w:lang w:val="bg-BG" w:eastAsia="bg-BG"/>
        </w:rPr>
        <w:t>с принос към Европейска</w:t>
      </w:r>
      <w:r w:rsidR="00844E51">
        <w:rPr>
          <w:bCs/>
          <w:sz w:val="24"/>
          <w:szCs w:val="24"/>
          <w:u w:val="single"/>
          <w:lang w:val="bg-BG" w:eastAsia="bg-BG"/>
        </w:rPr>
        <w:t>та</w:t>
      </w:r>
      <w:r w:rsidRPr="00316AF7">
        <w:rPr>
          <w:bCs/>
          <w:sz w:val="24"/>
          <w:szCs w:val="24"/>
          <w:u w:val="single"/>
          <w:lang w:val="bg-BG" w:eastAsia="bg-BG"/>
        </w:rPr>
        <w:t xml:space="preserve"> гаранция за децата</w:t>
      </w:r>
      <w:r w:rsidR="00844E51">
        <w:rPr>
          <w:rStyle w:val="FootnoteReference"/>
          <w:bCs/>
          <w:sz w:val="24"/>
          <w:szCs w:val="24"/>
          <w:u w:val="single"/>
          <w:lang w:val="bg-BG" w:eastAsia="bg-BG"/>
        </w:rPr>
        <w:footnoteReference w:id="4"/>
      </w:r>
      <w:r w:rsidRPr="00316AF7">
        <w:rPr>
          <w:bCs/>
          <w:sz w:val="24"/>
          <w:szCs w:val="24"/>
          <w:lang w:val="bg-BG" w:eastAsia="bg-BG"/>
        </w:rPr>
        <w:t>.</w:t>
      </w:r>
    </w:p>
    <w:p w14:paraId="1C53F894" w14:textId="3FD2D244" w:rsidR="00402A31" w:rsidRPr="00316AF7" w:rsidRDefault="00C07E0A" w:rsidP="004933B2">
      <w:pPr>
        <w:pStyle w:val="ListParagraph"/>
        <w:numPr>
          <w:ilvl w:val="0"/>
          <w:numId w:val="40"/>
        </w:numPr>
        <w:spacing w:after="120" w:line="360" w:lineRule="auto"/>
        <w:ind w:left="284" w:hanging="284"/>
        <w:contextualSpacing w:val="0"/>
        <w:jc w:val="both"/>
        <w:rPr>
          <w:bCs/>
          <w:sz w:val="24"/>
          <w:szCs w:val="24"/>
          <w:lang w:val="bg-BG" w:eastAsia="bg-BG"/>
        </w:rPr>
      </w:pPr>
      <w:r w:rsidRPr="00316AF7">
        <w:rPr>
          <w:bCs/>
          <w:sz w:val="24"/>
          <w:szCs w:val="24"/>
          <w:lang w:val="bg-BG" w:eastAsia="bg-BG"/>
        </w:rPr>
        <w:t xml:space="preserve">дейностите за допълващо финансиране от ПО следва да </w:t>
      </w:r>
      <w:r w:rsidR="00B4692C" w:rsidRPr="00316AF7">
        <w:rPr>
          <w:b/>
          <w:sz w:val="24"/>
          <w:szCs w:val="24"/>
          <w:lang w:val="bg-BG" w:eastAsia="bg-BG"/>
        </w:rPr>
        <w:t xml:space="preserve">допринасят за преодоляване  </w:t>
      </w:r>
      <w:r w:rsidRPr="00316AF7">
        <w:rPr>
          <w:b/>
          <w:sz w:val="24"/>
          <w:szCs w:val="24"/>
          <w:lang w:val="bg-BG" w:eastAsia="bg-BG"/>
        </w:rPr>
        <w:t xml:space="preserve">на </w:t>
      </w:r>
      <w:r w:rsidR="00B4692C" w:rsidRPr="00316AF7">
        <w:rPr>
          <w:b/>
          <w:sz w:val="24"/>
          <w:szCs w:val="24"/>
          <w:lang w:val="bg-BG" w:eastAsia="bg-BG"/>
        </w:rPr>
        <w:t>потребностите и проблемите</w:t>
      </w:r>
      <w:r w:rsidR="00432213" w:rsidRPr="00316AF7">
        <w:rPr>
          <w:b/>
          <w:sz w:val="24"/>
          <w:szCs w:val="24"/>
          <w:lang w:val="bg-BG" w:eastAsia="bg-BG"/>
        </w:rPr>
        <w:t xml:space="preserve"> </w:t>
      </w:r>
      <w:r w:rsidR="00432213" w:rsidRPr="00316AF7">
        <w:rPr>
          <w:bCs/>
          <w:sz w:val="24"/>
          <w:szCs w:val="24"/>
          <w:lang w:val="bg-BG" w:eastAsia="bg-BG"/>
        </w:rPr>
        <w:t>в сферата на образованието</w:t>
      </w:r>
      <w:r w:rsidR="0060612D" w:rsidRPr="0060612D">
        <w:rPr>
          <w:bCs/>
          <w:sz w:val="24"/>
          <w:szCs w:val="24"/>
          <w:lang w:val="bg-BG" w:eastAsia="bg-BG"/>
        </w:rPr>
        <w:t xml:space="preserve"> </w:t>
      </w:r>
      <w:r w:rsidR="0060612D" w:rsidRPr="00421C33">
        <w:rPr>
          <w:bCs/>
          <w:sz w:val="24"/>
          <w:szCs w:val="24"/>
          <w:lang w:val="bg-BG" w:eastAsia="bg-BG"/>
        </w:rPr>
        <w:t>на територията на МИГ</w:t>
      </w:r>
      <w:r w:rsidR="00B4692C" w:rsidRPr="00316AF7">
        <w:rPr>
          <w:bCs/>
          <w:sz w:val="24"/>
          <w:szCs w:val="24"/>
          <w:lang w:val="bg-BG" w:eastAsia="bg-BG"/>
        </w:rPr>
        <w:t xml:space="preserve">, </w:t>
      </w:r>
      <w:r w:rsidRPr="00316AF7">
        <w:rPr>
          <w:bCs/>
          <w:sz w:val="24"/>
          <w:szCs w:val="24"/>
          <w:lang w:val="bg-BG" w:eastAsia="bg-BG"/>
        </w:rPr>
        <w:t xml:space="preserve">идентифицирани в анализите </w:t>
      </w:r>
      <w:r w:rsidR="00B4692C" w:rsidRPr="00316AF7">
        <w:rPr>
          <w:bCs/>
          <w:sz w:val="24"/>
          <w:szCs w:val="24"/>
          <w:lang w:val="bg-BG" w:eastAsia="bg-BG"/>
        </w:rPr>
        <w:t>в СВОМР</w:t>
      </w:r>
      <w:r w:rsidRPr="00316AF7">
        <w:rPr>
          <w:bCs/>
          <w:sz w:val="24"/>
          <w:szCs w:val="24"/>
          <w:lang w:val="bg-BG" w:eastAsia="bg-BG"/>
        </w:rPr>
        <w:t>;</w:t>
      </w:r>
    </w:p>
    <w:p w14:paraId="129A64A6" w14:textId="4B70C27B" w:rsidR="009A65BB" w:rsidRDefault="00C07E0A" w:rsidP="004933B2">
      <w:pPr>
        <w:pStyle w:val="ListParagraph"/>
        <w:numPr>
          <w:ilvl w:val="0"/>
          <w:numId w:val="40"/>
        </w:numPr>
        <w:spacing w:after="120" w:line="360" w:lineRule="auto"/>
        <w:ind w:left="284" w:hanging="284"/>
        <w:contextualSpacing w:val="0"/>
        <w:jc w:val="both"/>
        <w:rPr>
          <w:bCs/>
          <w:sz w:val="24"/>
          <w:szCs w:val="24"/>
          <w:lang w:val="bg-BG" w:eastAsia="bg-BG"/>
        </w:rPr>
      </w:pPr>
      <w:r w:rsidRPr="00316AF7">
        <w:rPr>
          <w:bCs/>
          <w:sz w:val="24"/>
          <w:szCs w:val="24"/>
          <w:lang w:val="bg-BG" w:eastAsia="bg-BG"/>
        </w:rPr>
        <w:t xml:space="preserve">дейностите за допълващо финансиране от ПО следва </w:t>
      </w:r>
      <w:r w:rsidRPr="00316AF7">
        <w:rPr>
          <w:b/>
          <w:sz w:val="24"/>
          <w:szCs w:val="24"/>
          <w:lang w:val="bg-BG" w:eastAsia="bg-BG"/>
        </w:rPr>
        <w:t>да се изпълняват на територията на МИГ</w:t>
      </w:r>
      <w:r w:rsidRPr="00316AF7">
        <w:rPr>
          <w:bCs/>
          <w:sz w:val="24"/>
          <w:szCs w:val="24"/>
          <w:lang w:val="bg-BG" w:eastAsia="bg-BG"/>
        </w:rPr>
        <w:t>, с одобрена СВОМР, финансирана от ЕЗФРСР</w:t>
      </w:r>
      <w:r w:rsidR="000B190E" w:rsidRPr="00316AF7">
        <w:rPr>
          <w:bCs/>
          <w:sz w:val="24"/>
          <w:szCs w:val="24"/>
          <w:lang w:val="bg-BG" w:eastAsia="bg-BG"/>
        </w:rPr>
        <w:t xml:space="preserve">. </w:t>
      </w:r>
    </w:p>
    <w:p w14:paraId="1DEEC218" w14:textId="5CA52ABD" w:rsidR="00432213" w:rsidRDefault="0060612D" w:rsidP="004933B2">
      <w:pPr>
        <w:pStyle w:val="ListParagraph"/>
        <w:numPr>
          <w:ilvl w:val="0"/>
          <w:numId w:val="40"/>
        </w:numPr>
        <w:spacing w:after="120" w:line="360" w:lineRule="auto"/>
        <w:ind w:left="284" w:hanging="284"/>
        <w:contextualSpacing w:val="0"/>
        <w:jc w:val="both"/>
        <w:rPr>
          <w:bCs/>
          <w:sz w:val="24"/>
          <w:szCs w:val="24"/>
          <w:lang w:val="bg-BG" w:eastAsia="bg-BG"/>
        </w:rPr>
      </w:pPr>
      <w:r>
        <w:rPr>
          <w:bCs/>
          <w:sz w:val="24"/>
          <w:szCs w:val="24"/>
          <w:lang w:val="bg-BG" w:eastAsia="bg-BG"/>
        </w:rPr>
        <w:lastRenderedPageBreak/>
        <w:t>Общ ф</w:t>
      </w:r>
      <w:r w:rsidR="00432213" w:rsidRPr="00432213">
        <w:rPr>
          <w:bCs/>
          <w:sz w:val="24"/>
          <w:szCs w:val="24"/>
          <w:lang w:val="bg-BG" w:eastAsia="bg-BG"/>
        </w:rPr>
        <w:t xml:space="preserve">инансов ресурс </w:t>
      </w:r>
      <w:r>
        <w:rPr>
          <w:bCs/>
          <w:sz w:val="24"/>
          <w:szCs w:val="24"/>
          <w:lang w:val="bg-BG" w:eastAsia="bg-BG"/>
        </w:rPr>
        <w:t xml:space="preserve">за допълващо финансиране </w:t>
      </w:r>
      <w:r w:rsidR="00432213" w:rsidRPr="00432213">
        <w:rPr>
          <w:bCs/>
          <w:sz w:val="24"/>
          <w:szCs w:val="24"/>
          <w:lang w:val="bg-BG" w:eastAsia="bg-BG"/>
        </w:rPr>
        <w:t xml:space="preserve">от ПО </w:t>
      </w:r>
      <w:r>
        <w:rPr>
          <w:bCs/>
          <w:sz w:val="24"/>
          <w:szCs w:val="24"/>
          <w:lang w:val="bg-BG" w:eastAsia="bg-BG"/>
        </w:rPr>
        <w:t>(Европейски социален фонд плюс (ЕСФ+) и национално съфинансиране) -</w:t>
      </w:r>
      <w:r w:rsidR="00432213" w:rsidRPr="00432213">
        <w:rPr>
          <w:bCs/>
          <w:sz w:val="24"/>
          <w:szCs w:val="24"/>
          <w:lang w:val="bg-BG" w:eastAsia="bg-BG"/>
        </w:rPr>
        <w:t xml:space="preserve"> </w:t>
      </w:r>
      <w:r w:rsidR="00432213" w:rsidRPr="00316AF7">
        <w:rPr>
          <w:b/>
          <w:sz w:val="24"/>
          <w:szCs w:val="24"/>
          <w:lang w:val="bg-BG" w:eastAsia="bg-BG"/>
        </w:rPr>
        <w:t>35 187 498 лв.</w:t>
      </w:r>
      <w:r w:rsidR="00432213" w:rsidRPr="00432213">
        <w:rPr>
          <w:bCs/>
          <w:sz w:val="24"/>
          <w:szCs w:val="24"/>
          <w:lang w:val="bg-BG" w:eastAsia="bg-BG"/>
        </w:rPr>
        <w:t xml:space="preserve"> </w:t>
      </w:r>
    </w:p>
    <w:p w14:paraId="5768D114" w14:textId="29FBFEC8" w:rsidR="00432213" w:rsidRDefault="00432213" w:rsidP="004933B2">
      <w:pPr>
        <w:pStyle w:val="ListParagraph"/>
        <w:numPr>
          <w:ilvl w:val="0"/>
          <w:numId w:val="40"/>
        </w:numPr>
        <w:spacing w:after="120" w:line="360" w:lineRule="auto"/>
        <w:ind w:left="284" w:hanging="284"/>
        <w:contextualSpacing w:val="0"/>
        <w:jc w:val="both"/>
        <w:rPr>
          <w:bCs/>
          <w:sz w:val="24"/>
          <w:szCs w:val="24"/>
          <w:lang w:val="bg-BG" w:eastAsia="bg-BG"/>
        </w:rPr>
      </w:pPr>
      <w:r w:rsidRPr="00316AF7">
        <w:rPr>
          <w:b/>
          <w:sz w:val="24"/>
          <w:szCs w:val="24"/>
          <w:lang w:val="bg-BG" w:eastAsia="bg-BG"/>
        </w:rPr>
        <w:t>Максимал</w:t>
      </w:r>
      <w:r w:rsidR="0060612D" w:rsidRPr="00316AF7">
        <w:rPr>
          <w:b/>
          <w:sz w:val="24"/>
          <w:szCs w:val="24"/>
          <w:lang w:val="bg-BG" w:eastAsia="bg-BG"/>
        </w:rPr>
        <w:t>е</w:t>
      </w:r>
      <w:r w:rsidRPr="00316AF7">
        <w:rPr>
          <w:b/>
          <w:sz w:val="24"/>
          <w:szCs w:val="24"/>
          <w:lang w:val="bg-BG" w:eastAsia="bg-BG"/>
        </w:rPr>
        <w:t>н размер на допълващото финансиране от ПО</w:t>
      </w:r>
      <w:r w:rsidRPr="00432213">
        <w:rPr>
          <w:bCs/>
          <w:sz w:val="24"/>
          <w:szCs w:val="24"/>
          <w:lang w:val="bg-BG" w:eastAsia="bg-BG"/>
        </w:rPr>
        <w:t xml:space="preserve"> </w:t>
      </w:r>
      <w:r>
        <w:rPr>
          <w:bCs/>
          <w:sz w:val="24"/>
          <w:szCs w:val="24"/>
          <w:lang w:val="bg-BG" w:eastAsia="bg-BG"/>
        </w:rPr>
        <w:t>(Е</w:t>
      </w:r>
      <w:r w:rsidR="0060612D">
        <w:rPr>
          <w:bCs/>
          <w:sz w:val="24"/>
          <w:szCs w:val="24"/>
          <w:lang w:val="bg-BG" w:eastAsia="bg-BG"/>
        </w:rPr>
        <w:t>СФ+</w:t>
      </w:r>
      <w:r>
        <w:rPr>
          <w:bCs/>
          <w:sz w:val="24"/>
          <w:szCs w:val="24"/>
          <w:lang w:val="bg-BG" w:eastAsia="bg-BG"/>
        </w:rPr>
        <w:t xml:space="preserve"> национално съфинансиране) </w:t>
      </w:r>
      <w:r w:rsidRPr="00316AF7">
        <w:rPr>
          <w:b/>
          <w:sz w:val="24"/>
          <w:szCs w:val="24"/>
          <w:lang w:val="bg-BG" w:eastAsia="bg-BG"/>
        </w:rPr>
        <w:t xml:space="preserve">към една СВОМР </w:t>
      </w:r>
      <w:r w:rsidR="0060612D" w:rsidRPr="00316AF7">
        <w:rPr>
          <w:b/>
          <w:sz w:val="24"/>
          <w:szCs w:val="24"/>
          <w:lang w:val="bg-BG" w:eastAsia="bg-BG"/>
        </w:rPr>
        <w:t>-</w:t>
      </w:r>
      <w:r w:rsidRPr="00432213">
        <w:rPr>
          <w:bCs/>
          <w:sz w:val="24"/>
          <w:szCs w:val="24"/>
          <w:lang w:val="bg-BG" w:eastAsia="bg-BG"/>
        </w:rPr>
        <w:t xml:space="preserve"> </w:t>
      </w:r>
      <w:r w:rsidRPr="00316AF7">
        <w:rPr>
          <w:b/>
          <w:sz w:val="24"/>
          <w:szCs w:val="24"/>
          <w:u w:val="single"/>
          <w:lang w:val="bg-BG" w:eastAsia="bg-BG"/>
        </w:rPr>
        <w:t>400 000 лв</w:t>
      </w:r>
      <w:r w:rsidRPr="00432213">
        <w:rPr>
          <w:bCs/>
          <w:sz w:val="24"/>
          <w:szCs w:val="24"/>
          <w:lang w:val="bg-BG" w:eastAsia="bg-BG"/>
        </w:rPr>
        <w:t>.</w:t>
      </w:r>
    </w:p>
    <w:tbl>
      <w:tblPr>
        <w:tblStyle w:val="TableGrid"/>
        <w:tblW w:w="9640" w:type="dxa"/>
        <w:tblInd w:w="-147" w:type="dxa"/>
        <w:tblLook w:val="04A0" w:firstRow="1" w:lastRow="0" w:firstColumn="1" w:lastColumn="0" w:noHBand="0" w:noVBand="1"/>
      </w:tblPr>
      <w:tblGrid>
        <w:gridCol w:w="9640"/>
      </w:tblGrid>
      <w:tr w:rsidR="004C0C0F" w14:paraId="20C6C1AB" w14:textId="77777777" w:rsidTr="00316AF7">
        <w:tc>
          <w:tcPr>
            <w:tcW w:w="9640" w:type="dxa"/>
          </w:tcPr>
          <w:p w14:paraId="01201006" w14:textId="77777777" w:rsidR="004C0C0F" w:rsidRPr="00316AF7" w:rsidRDefault="004C0C0F" w:rsidP="004933B2">
            <w:pPr>
              <w:spacing w:after="120" w:line="360" w:lineRule="auto"/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316AF7">
              <w:rPr>
                <w:b/>
                <w:sz w:val="24"/>
                <w:szCs w:val="24"/>
                <w:lang w:val="bg-BG" w:eastAsia="bg-BG"/>
              </w:rPr>
              <w:t>Допустими дейности:</w:t>
            </w:r>
          </w:p>
          <w:p w14:paraId="461370EC" w14:textId="77777777" w:rsidR="004C0C0F" w:rsidRPr="00985F96" w:rsidRDefault="004C0C0F" w:rsidP="004933B2">
            <w:pPr>
              <w:spacing w:after="120" w:line="360" w:lineRule="auto"/>
              <w:jc w:val="both"/>
              <w:rPr>
                <w:rFonts w:eastAsia="Calibri Light"/>
                <w:b/>
                <w:bCs/>
                <w:sz w:val="24"/>
                <w:szCs w:val="24"/>
                <w:lang w:val="bg-BG"/>
              </w:rPr>
            </w:pPr>
            <w:r w:rsidRPr="00985F96">
              <w:rPr>
                <w:rFonts w:eastAsia="Calibri Light"/>
                <w:b/>
                <w:bCs/>
                <w:sz w:val="24"/>
                <w:szCs w:val="24"/>
              </w:rPr>
              <w:t>Дейност 1.</w:t>
            </w:r>
            <w:r w:rsidRPr="00985F96">
              <w:rPr>
                <w:rFonts w:eastAsia="Calibri Light"/>
                <w:sz w:val="24"/>
                <w:szCs w:val="24"/>
              </w:rPr>
              <w:t xml:space="preserve"> </w:t>
            </w:r>
            <w:r w:rsidRPr="00F67B7A">
              <w:rPr>
                <w:rFonts w:eastAsia="Calibri Light"/>
                <w:b/>
                <w:bCs/>
                <w:sz w:val="24"/>
                <w:szCs w:val="24"/>
                <w:lang w:val="bg-BG"/>
              </w:rPr>
              <w:t>Подкрепа на деца и ученици</w:t>
            </w:r>
            <w:r w:rsidRPr="00985F96">
              <w:rPr>
                <w:rFonts w:eastAsia="Calibri Light"/>
                <w:b/>
                <w:bCs/>
                <w:sz w:val="24"/>
                <w:szCs w:val="24"/>
              </w:rPr>
              <w:t>.</w:t>
            </w:r>
            <w:r>
              <w:rPr>
                <w:rFonts w:eastAsia="Calibri Light"/>
                <w:b/>
                <w:bCs/>
                <w:sz w:val="24"/>
                <w:szCs w:val="24"/>
                <w:lang w:val="bg-BG"/>
              </w:rPr>
              <w:t xml:space="preserve"> </w:t>
            </w:r>
          </w:p>
          <w:p w14:paraId="72DFF728" w14:textId="77777777" w:rsidR="004C0C0F" w:rsidRPr="00F67B7A" w:rsidRDefault="004C0C0F" w:rsidP="004933B2">
            <w:pPr>
              <w:spacing w:after="120" w:line="360" w:lineRule="auto"/>
              <w:jc w:val="both"/>
              <w:rPr>
                <w:rFonts w:eastAsia="Calibri Light"/>
                <w:sz w:val="24"/>
                <w:szCs w:val="24"/>
                <w:lang w:val="bg-BG"/>
              </w:rPr>
            </w:pPr>
            <w:r w:rsidRPr="00F67B7A">
              <w:rPr>
                <w:rFonts w:eastAsia="Calibri Light"/>
                <w:sz w:val="24"/>
                <w:szCs w:val="24"/>
                <w:lang w:val="bg-BG"/>
              </w:rPr>
              <w:t>Изпълнението на дейността може да включва:</w:t>
            </w:r>
          </w:p>
          <w:p w14:paraId="1519B4A4" w14:textId="4F62EB2A" w:rsidR="004C0C0F" w:rsidRPr="00F67B7A" w:rsidRDefault="00F67B7A" w:rsidP="004933B2">
            <w:pPr>
              <w:pStyle w:val="ListParagraph"/>
              <w:numPr>
                <w:ilvl w:val="0"/>
                <w:numId w:val="45"/>
              </w:numPr>
              <w:spacing w:after="120" w:line="360" w:lineRule="auto"/>
              <w:ind w:left="314" w:hanging="284"/>
              <w:contextualSpacing w:val="0"/>
              <w:jc w:val="both"/>
              <w:rPr>
                <w:rFonts w:eastAsia="Calibri Light"/>
                <w:sz w:val="24"/>
                <w:szCs w:val="24"/>
                <w:lang w:val="bg-BG"/>
              </w:rPr>
            </w:pPr>
            <w:r w:rsidRPr="00F67B7A">
              <w:rPr>
                <w:rFonts w:eastAsia="Calibri Light"/>
                <w:sz w:val="24"/>
                <w:szCs w:val="24"/>
                <w:lang w:val="bg-BG"/>
              </w:rPr>
              <w:t>допълнителни обучения за преодоляване на образователни дефицити и затруднения: по БЕЛ за деца и ученици, чийто майчин език не е български (вкл. обучения по български език като чужд език) за повишаване на уменията им за обучение и общуване в мултикултурна среда; по други учебни предмети за предотвратяване отпадането от образование, чрез допълнителна работа на педагогическите специалисти извън учебния план с ученици от маргинализирани групи, вкл. през лятото;</w:t>
            </w:r>
          </w:p>
          <w:p w14:paraId="1633BBD7" w14:textId="57C6AF6B" w:rsidR="004C0C0F" w:rsidRPr="00F67B7A" w:rsidRDefault="00F67B7A" w:rsidP="004933B2">
            <w:pPr>
              <w:pStyle w:val="ListParagraph"/>
              <w:numPr>
                <w:ilvl w:val="0"/>
                <w:numId w:val="45"/>
              </w:numPr>
              <w:spacing w:after="120" w:line="360" w:lineRule="auto"/>
              <w:ind w:left="314" w:hanging="284"/>
              <w:contextualSpacing w:val="0"/>
              <w:jc w:val="both"/>
              <w:rPr>
                <w:rFonts w:eastAsia="Calibri Light"/>
                <w:sz w:val="24"/>
                <w:szCs w:val="24"/>
                <w:lang w:val="bg-BG"/>
              </w:rPr>
            </w:pPr>
            <w:r w:rsidRPr="00F67B7A">
              <w:rPr>
                <w:rFonts w:eastAsia="Calibri Light"/>
                <w:sz w:val="24"/>
                <w:szCs w:val="24"/>
                <w:lang w:val="bg-BG"/>
              </w:rPr>
              <w:t>допълнителни занимания по гражданското, здравното, екологичното и интеркултурно възпитание, занимания по интереси, междуучилищни дейности, с цел споделяне на културна идентичност и ценности;</w:t>
            </w:r>
          </w:p>
          <w:p w14:paraId="59B9ECCA" w14:textId="2573C5C7" w:rsidR="004C0C0F" w:rsidRPr="00F67B7A" w:rsidRDefault="00F67B7A" w:rsidP="004933B2">
            <w:pPr>
              <w:pStyle w:val="ListParagraph"/>
              <w:numPr>
                <w:ilvl w:val="0"/>
                <w:numId w:val="45"/>
              </w:numPr>
              <w:spacing w:after="120" w:line="360" w:lineRule="auto"/>
              <w:ind w:left="314" w:hanging="284"/>
              <w:contextualSpacing w:val="0"/>
              <w:jc w:val="both"/>
              <w:rPr>
                <w:rFonts w:eastAsia="Calibri Light"/>
                <w:sz w:val="24"/>
                <w:szCs w:val="24"/>
                <w:lang w:val="bg-BG"/>
              </w:rPr>
            </w:pPr>
            <w:r w:rsidRPr="00F67B7A">
              <w:rPr>
                <w:rFonts w:eastAsia="Calibri Light"/>
                <w:sz w:val="24"/>
                <w:szCs w:val="24"/>
                <w:lang w:val="bg-BG"/>
              </w:rPr>
              <w:t>осигуряване на психологическа и социално-комуникативна подкрепа на деца и ученици с цел повишаване на уменията им за обучение и общуване в мултикултурна среда;</w:t>
            </w:r>
          </w:p>
          <w:p w14:paraId="4CBDD860" w14:textId="1C7D141A" w:rsidR="004C0C0F" w:rsidRPr="00F67B7A" w:rsidRDefault="00F67B7A" w:rsidP="004933B2">
            <w:pPr>
              <w:pStyle w:val="ListParagraph"/>
              <w:numPr>
                <w:ilvl w:val="0"/>
                <w:numId w:val="45"/>
              </w:numPr>
              <w:spacing w:after="120" w:line="360" w:lineRule="auto"/>
              <w:ind w:left="314" w:hanging="284"/>
              <w:contextualSpacing w:val="0"/>
              <w:jc w:val="both"/>
              <w:rPr>
                <w:rFonts w:eastAsia="Calibri Light"/>
                <w:sz w:val="24"/>
                <w:szCs w:val="24"/>
                <w:lang w:val="bg-BG"/>
              </w:rPr>
            </w:pPr>
            <w:r w:rsidRPr="00F67B7A">
              <w:rPr>
                <w:rFonts w:eastAsia="Calibri Light"/>
                <w:sz w:val="24"/>
                <w:szCs w:val="24"/>
                <w:lang w:val="bg-BG"/>
              </w:rPr>
              <w:t>осигуряване на познавателни книжки за децата в задължителна предучилищна възраст, учебни пособия и материали за ученици, оборудване и обзавеждане до прага на същественост, когато не се финансира от държавния/общинския бюджет;</w:t>
            </w:r>
          </w:p>
          <w:p w14:paraId="2A22B04B" w14:textId="67C53F3B" w:rsidR="004C0C0F" w:rsidRPr="00F67B7A" w:rsidRDefault="00F67B7A" w:rsidP="004933B2">
            <w:pPr>
              <w:pStyle w:val="ListParagraph"/>
              <w:numPr>
                <w:ilvl w:val="0"/>
                <w:numId w:val="45"/>
              </w:numPr>
              <w:spacing w:after="120" w:line="360" w:lineRule="auto"/>
              <w:ind w:left="314" w:hanging="284"/>
              <w:contextualSpacing w:val="0"/>
              <w:jc w:val="both"/>
              <w:rPr>
                <w:rFonts w:eastAsia="Calibri Light"/>
                <w:sz w:val="24"/>
                <w:szCs w:val="24"/>
                <w:lang w:val="bg-BG"/>
              </w:rPr>
            </w:pPr>
            <w:r w:rsidRPr="00F67B7A">
              <w:rPr>
                <w:rFonts w:eastAsia="Calibri Light"/>
                <w:sz w:val="24"/>
                <w:szCs w:val="24"/>
                <w:lang w:val="bg-BG"/>
              </w:rPr>
              <w:t>осигуряване на транспорт, хранене, ученическо общежитие, когато е приложимо и не се финансира от държавния/общинския бюджет.</w:t>
            </w:r>
          </w:p>
          <w:p w14:paraId="0FD209C9" w14:textId="77777777" w:rsidR="004C0C0F" w:rsidRPr="00F67B7A" w:rsidRDefault="004C0C0F" w:rsidP="004933B2">
            <w:pPr>
              <w:spacing w:after="120" w:line="360" w:lineRule="auto"/>
              <w:jc w:val="both"/>
              <w:rPr>
                <w:rFonts w:eastAsia="Calibri Light"/>
                <w:sz w:val="24"/>
                <w:szCs w:val="24"/>
                <w:lang w:val="bg-BG"/>
              </w:rPr>
            </w:pPr>
            <w:r w:rsidRPr="00985F96">
              <w:rPr>
                <w:rFonts w:eastAsia="Calibri Light"/>
                <w:b/>
                <w:bCs/>
                <w:sz w:val="24"/>
                <w:szCs w:val="24"/>
              </w:rPr>
              <w:t xml:space="preserve">Дейност 2. </w:t>
            </w:r>
            <w:r w:rsidRPr="00F67B7A">
              <w:rPr>
                <w:rFonts w:eastAsia="Calibri Light"/>
                <w:b/>
                <w:bCs/>
                <w:sz w:val="24"/>
                <w:szCs w:val="24"/>
                <w:lang w:val="bg-BG"/>
              </w:rPr>
              <w:t>Подкрепа за педагогически специалисти и непедагогически персонал за работа в мултикултурна среда</w:t>
            </w:r>
          </w:p>
          <w:p w14:paraId="07CE2403" w14:textId="7550E3ED" w:rsidR="004C0C0F" w:rsidRPr="00F67B7A" w:rsidRDefault="00F67B7A" w:rsidP="004933B2">
            <w:pPr>
              <w:pStyle w:val="ListParagraph"/>
              <w:numPr>
                <w:ilvl w:val="0"/>
                <w:numId w:val="45"/>
              </w:numPr>
              <w:spacing w:after="120" w:line="360" w:lineRule="auto"/>
              <w:ind w:left="314" w:hanging="284"/>
              <w:contextualSpacing w:val="0"/>
              <w:jc w:val="both"/>
              <w:rPr>
                <w:rFonts w:eastAsia="Calibri Light"/>
                <w:sz w:val="24"/>
                <w:szCs w:val="24"/>
                <w:lang w:val="bg-BG"/>
              </w:rPr>
            </w:pPr>
            <w:r w:rsidRPr="00F67B7A">
              <w:rPr>
                <w:rFonts w:eastAsia="Calibri Light"/>
                <w:sz w:val="24"/>
                <w:szCs w:val="24"/>
                <w:lang w:val="bg-BG"/>
              </w:rPr>
              <w:t>обучения на педагогически специалисти и непедагогически персонал, вкл. образователни медиатори и социални работници, с цел повишаване на капацитета и квалификацията им за работа в мултикултурна образователна среда с деца и ученици.</w:t>
            </w:r>
            <w:r w:rsidR="004C0C0F" w:rsidRPr="00F67B7A">
              <w:rPr>
                <w:rFonts w:eastAsia="Calibri Light"/>
                <w:sz w:val="24"/>
                <w:szCs w:val="24"/>
                <w:lang w:val="bg-BG"/>
              </w:rPr>
              <w:t>.</w:t>
            </w:r>
          </w:p>
          <w:p w14:paraId="0A483F37" w14:textId="59EA430D" w:rsidR="004C0C0F" w:rsidRPr="00376614" w:rsidRDefault="00F67B7A" w:rsidP="004933B2">
            <w:pPr>
              <w:pStyle w:val="ListParagraph"/>
              <w:numPr>
                <w:ilvl w:val="0"/>
                <w:numId w:val="45"/>
              </w:numPr>
              <w:spacing w:after="120" w:line="360" w:lineRule="auto"/>
              <w:ind w:left="314" w:hanging="284"/>
              <w:contextualSpacing w:val="0"/>
              <w:jc w:val="both"/>
              <w:rPr>
                <w:rFonts w:eastAsia="Calibri Light"/>
                <w:sz w:val="24"/>
                <w:szCs w:val="24"/>
              </w:rPr>
            </w:pPr>
            <w:r w:rsidRPr="00F67B7A">
              <w:rPr>
                <w:rFonts w:eastAsia="Calibri Light"/>
                <w:sz w:val="24"/>
                <w:szCs w:val="24"/>
                <w:lang w:val="bg-BG"/>
              </w:rPr>
              <w:lastRenderedPageBreak/>
              <w:t>мобилност на учители/преподаватели и адаптиране към различна образователна среда в различни населени места с различни групи деца/ученици, вкл. по адаптационни програми и социални пакети за млади и/или новоназначени учители при недостиг на педагогически специалисти в неатрактивни училища по места, с оглед осигуряване на достъп до качествено образование и повишаване  на капацитета и квалификацията на педагогическите специалисти за работа в мултикултурна образователна среда</w:t>
            </w:r>
            <w:r w:rsidR="004C0C0F" w:rsidRPr="00376614">
              <w:rPr>
                <w:rFonts w:eastAsia="Calibri Light"/>
                <w:sz w:val="24"/>
                <w:szCs w:val="24"/>
              </w:rPr>
              <w:t>.</w:t>
            </w:r>
          </w:p>
          <w:p w14:paraId="10ADD655" w14:textId="77777777" w:rsidR="004C0C0F" w:rsidRPr="00985F96" w:rsidRDefault="004C0C0F" w:rsidP="004933B2">
            <w:pPr>
              <w:spacing w:after="120" w:line="360" w:lineRule="auto"/>
              <w:jc w:val="both"/>
              <w:rPr>
                <w:rFonts w:eastAsia="Calibri Light"/>
                <w:b/>
                <w:bCs/>
                <w:sz w:val="24"/>
                <w:szCs w:val="24"/>
              </w:rPr>
            </w:pPr>
            <w:r w:rsidRPr="00985F96">
              <w:rPr>
                <w:rFonts w:eastAsia="Calibri Light"/>
                <w:b/>
                <w:bCs/>
                <w:sz w:val="24"/>
                <w:szCs w:val="24"/>
              </w:rPr>
              <w:t xml:space="preserve">Дейност 3. </w:t>
            </w:r>
            <w:r w:rsidRPr="00361002">
              <w:rPr>
                <w:rFonts w:eastAsia="Calibri Light"/>
                <w:b/>
                <w:bCs/>
                <w:sz w:val="24"/>
                <w:szCs w:val="24"/>
                <w:lang w:val="bg-BG"/>
              </w:rPr>
              <w:t>Подкрепа на училищни/предучилищни и местни общности за активно взаимодействие в мултикултурна образователна среда</w:t>
            </w:r>
          </w:p>
          <w:p w14:paraId="78043AF1" w14:textId="5526C5EB" w:rsidR="004C0C0F" w:rsidRPr="00376614" w:rsidRDefault="00361002" w:rsidP="004933B2">
            <w:pPr>
              <w:pStyle w:val="ListParagraph"/>
              <w:numPr>
                <w:ilvl w:val="0"/>
                <w:numId w:val="45"/>
              </w:numPr>
              <w:spacing w:after="120" w:line="360" w:lineRule="auto"/>
              <w:ind w:left="314" w:hanging="284"/>
              <w:contextualSpacing w:val="0"/>
              <w:jc w:val="both"/>
              <w:rPr>
                <w:rFonts w:eastAsia="Calibri Light"/>
                <w:sz w:val="24"/>
                <w:szCs w:val="24"/>
              </w:rPr>
            </w:pPr>
            <w:r w:rsidRPr="00361002">
              <w:rPr>
                <w:rFonts w:eastAsia="Calibri Light"/>
                <w:sz w:val="24"/>
                <w:szCs w:val="24"/>
                <w:lang w:val="bg-BG"/>
              </w:rPr>
              <w:t xml:space="preserve">интензивна работа с родители на училищно/предучилищно ниво чрез образователно-мотивационни сбирки, тематични беседи, срещи с педагогически специалисти, дни на отворените врати, съвместни инициативи на училищно/предучилищно ниво при работата с родители като родителски форуми, дискусии, беседи, и други родителски инициативи с участието на родители от маргинализирани групи и такива от </w:t>
            </w:r>
            <w:proofErr w:type="spellStart"/>
            <w:r w:rsidRPr="00361002">
              <w:rPr>
                <w:rFonts w:eastAsia="Calibri Light"/>
                <w:sz w:val="24"/>
                <w:szCs w:val="24"/>
                <w:lang w:val="bg-BG"/>
              </w:rPr>
              <w:t>немаргинализрани</w:t>
            </w:r>
            <w:proofErr w:type="spellEnd"/>
            <w:r w:rsidRPr="00361002">
              <w:rPr>
                <w:rFonts w:eastAsia="Calibri Light"/>
                <w:sz w:val="24"/>
                <w:szCs w:val="24"/>
                <w:lang w:val="bg-BG"/>
              </w:rPr>
              <w:t xml:space="preserve"> групи за опознаване и изграждане на доверие в училищната/предучилищната общност; участие на родители както от маргинализирани, така и от </w:t>
            </w:r>
            <w:proofErr w:type="spellStart"/>
            <w:r w:rsidRPr="00361002">
              <w:rPr>
                <w:rFonts w:eastAsia="Calibri Light"/>
                <w:sz w:val="24"/>
                <w:szCs w:val="24"/>
                <w:lang w:val="bg-BG"/>
              </w:rPr>
              <w:t>немаргинализирани</w:t>
            </w:r>
            <w:proofErr w:type="spellEnd"/>
            <w:r w:rsidRPr="00361002">
              <w:rPr>
                <w:rFonts w:eastAsia="Calibri Light"/>
                <w:sz w:val="24"/>
                <w:szCs w:val="24"/>
                <w:lang w:val="bg-BG"/>
              </w:rPr>
              <w:t xml:space="preserve"> групи в организирането и провеждането на събития и празници в училището/детската градина; участие на родители от маргинализирани общности в обществения съвет на училището</w:t>
            </w:r>
            <w:r w:rsidR="004C0C0F" w:rsidRPr="00376614">
              <w:rPr>
                <w:rFonts w:eastAsia="Calibri Light"/>
                <w:sz w:val="24"/>
                <w:szCs w:val="24"/>
              </w:rPr>
              <w:t>;</w:t>
            </w:r>
          </w:p>
          <w:p w14:paraId="4B9EA903" w14:textId="6134C61A" w:rsidR="004C0C0F" w:rsidRPr="00361002" w:rsidRDefault="00361002" w:rsidP="004933B2">
            <w:pPr>
              <w:pStyle w:val="ListParagraph"/>
              <w:numPr>
                <w:ilvl w:val="0"/>
                <w:numId w:val="45"/>
              </w:numPr>
              <w:spacing w:after="120" w:line="360" w:lineRule="auto"/>
              <w:ind w:left="314" w:hanging="284"/>
              <w:contextualSpacing w:val="0"/>
              <w:jc w:val="both"/>
              <w:rPr>
                <w:bCs/>
                <w:sz w:val="24"/>
                <w:szCs w:val="24"/>
                <w:lang w:val="bg-BG" w:eastAsia="bg-BG"/>
              </w:rPr>
            </w:pPr>
            <w:r w:rsidRPr="00361002">
              <w:rPr>
                <w:rFonts w:eastAsia="Calibri Light"/>
                <w:sz w:val="24"/>
                <w:szCs w:val="24"/>
                <w:lang w:val="bg-BG"/>
              </w:rPr>
              <w:t>активиране на местните общности, заинтересовани страни в подкрепа процеса на приобщаващо образование и мултикултурния образователен диалог чрез информационни кампании/събития за преодоляване на предразсъдъци и негативни обществени нагласи на училищно и местно ниво; изграждане на доверие чрез съвместни дейности на ученици, родители, учители и непедагогически персонал, в т.ч. образователни медиатори, социални работници и/или лидерски екипи за сближаване на местната общност в подкрепа преодоляване на проблемите на образователната система по места.</w:t>
            </w:r>
          </w:p>
        </w:tc>
      </w:tr>
      <w:tr w:rsidR="004C0C0F" w14:paraId="1F87D3C8" w14:textId="77777777" w:rsidTr="00316AF7">
        <w:tc>
          <w:tcPr>
            <w:tcW w:w="9640" w:type="dxa"/>
          </w:tcPr>
          <w:p w14:paraId="453AA1E6" w14:textId="77777777" w:rsidR="008C1AD0" w:rsidRPr="00316AF7" w:rsidRDefault="008C1AD0" w:rsidP="004933B2">
            <w:pPr>
              <w:spacing w:after="120" w:line="360" w:lineRule="auto"/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316AF7">
              <w:rPr>
                <w:b/>
                <w:sz w:val="24"/>
                <w:szCs w:val="24"/>
                <w:lang w:val="bg-BG" w:eastAsia="bg-BG"/>
              </w:rPr>
              <w:lastRenderedPageBreak/>
              <w:t>Допустими целеви групи:</w:t>
            </w:r>
          </w:p>
          <w:p w14:paraId="7561D80E" w14:textId="4E75C284" w:rsidR="008C1AD0" w:rsidRPr="00156B41" w:rsidRDefault="00D4151C" w:rsidP="004933B2">
            <w:pPr>
              <w:pStyle w:val="ListParagraph"/>
              <w:numPr>
                <w:ilvl w:val="0"/>
                <w:numId w:val="45"/>
              </w:numPr>
              <w:spacing w:after="120" w:line="360" w:lineRule="auto"/>
              <w:ind w:left="314" w:hanging="284"/>
              <w:contextualSpacing w:val="0"/>
              <w:jc w:val="both"/>
              <w:rPr>
                <w:rFonts w:eastAsia="Calibri Light"/>
                <w:sz w:val="24"/>
                <w:szCs w:val="24"/>
              </w:rPr>
            </w:pPr>
            <w:bookmarkStart w:id="4" w:name="_Hlk177650733"/>
            <w:r w:rsidRPr="00D4151C">
              <w:rPr>
                <w:rFonts w:eastAsia="Calibri Light"/>
                <w:sz w:val="24"/>
                <w:szCs w:val="24"/>
                <w:lang w:val="bg-BG"/>
              </w:rPr>
              <w:t xml:space="preserve">Деца и ученици от уязвими/маргинализирани групи като роми, деца и ученици търсещи или получили временна или международна закрила и мигранти (записани в българската образователна система), деца и ученици в риск от отпадане от образователната система, деца и ученици, чийто майчин език не е българският, деца и ученици с пропуски в </w:t>
            </w:r>
            <w:r w:rsidRPr="00D4151C">
              <w:rPr>
                <w:rFonts w:eastAsia="Calibri Light"/>
                <w:sz w:val="24"/>
                <w:szCs w:val="24"/>
                <w:lang w:val="bg-BG"/>
              </w:rPr>
              <w:lastRenderedPageBreak/>
              <w:t>усвояването на учебното съдържание, деца и ученици в бедност, в повишен риск от бедност и в риск от социално изключване</w:t>
            </w:r>
            <w:r w:rsidR="008C1AD0" w:rsidRPr="00156B41">
              <w:rPr>
                <w:rFonts w:eastAsia="Calibri Light"/>
                <w:sz w:val="24"/>
                <w:szCs w:val="24"/>
              </w:rPr>
              <w:t xml:space="preserve">; </w:t>
            </w:r>
          </w:p>
          <w:p w14:paraId="45AA99AE" w14:textId="77777777" w:rsidR="008C1AD0" w:rsidRPr="00D4151C" w:rsidRDefault="008C1AD0" w:rsidP="004933B2">
            <w:pPr>
              <w:pStyle w:val="ListParagraph"/>
              <w:numPr>
                <w:ilvl w:val="0"/>
                <w:numId w:val="45"/>
              </w:numPr>
              <w:spacing w:after="120" w:line="360" w:lineRule="auto"/>
              <w:ind w:left="314" w:hanging="284"/>
              <w:contextualSpacing w:val="0"/>
              <w:jc w:val="both"/>
              <w:rPr>
                <w:rFonts w:eastAsia="Calibri Light"/>
                <w:sz w:val="24"/>
                <w:szCs w:val="24"/>
                <w:lang w:val="bg-BG"/>
              </w:rPr>
            </w:pPr>
            <w:r w:rsidRPr="00D4151C">
              <w:rPr>
                <w:rFonts w:eastAsia="Calibri Light"/>
                <w:sz w:val="24"/>
                <w:szCs w:val="24"/>
                <w:lang w:val="bg-BG"/>
              </w:rPr>
              <w:t>Родители/настойници</w:t>
            </w:r>
            <w:r w:rsidRPr="00D4151C">
              <w:rPr>
                <w:rFonts w:eastAsia="Calibri Light"/>
                <w:vertAlign w:val="superscript"/>
                <w:lang w:val="bg-BG"/>
              </w:rPr>
              <w:footnoteReference w:id="5"/>
            </w:r>
            <w:r w:rsidRPr="00D4151C">
              <w:rPr>
                <w:rFonts w:eastAsia="Calibri Light"/>
                <w:sz w:val="24"/>
                <w:szCs w:val="24"/>
                <w:lang w:val="bg-BG"/>
              </w:rPr>
              <w:t xml:space="preserve"> на деца и ученици от уязвими/ маргинализирани групи;</w:t>
            </w:r>
          </w:p>
          <w:p w14:paraId="04006DFA" w14:textId="418EA205" w:rsidR="004C0C0F" w:rsidRPr="00316AF7" w:rsidRDefault="008C1AD0" w:rsidP="004933B2">
            <w:pPr>
              <w:pStyle w:val="ListParagraph"/>
              <w:numPr>
                <w:ilvl w:val="0"/>
                <w:numId w:val="45"/>
              </w:numPr>
              <w:spacing w:after="120" w:line="360" w:lineRule="auto"/>
              <w:ind w:left="314" w:hanging="284"/>
              <w:contextualSpacing w:val="0"/>
              <w:jc w:val="both"/>
              <w:rPr>
                <w:rFonts w:eastAsia="Calibri Light"/>
                <w:sz w:val="24"/>
                <w:szCs w:val="24"/>
              </w:rPr>
            </w:pPr>
            <w:r w:rsidRPr="000B2439">
              <w:rPr>
                <w:rFonts w:eastAsia="Calibri Light"/>
                <w:sz w:val="24"/>
                <w:szCs w:val="24"/>
                <w:lang w:val="bg-BG"/>
              </w:rPr>
              <w:t>Учители, други педагогически специалисти и непедагогически персонал</w:t>
            </w:r>
            <w:r w:rsidRPr="00156B41">
              <w:rPr>
                <w:rFonts w:eastAsia="Calibri Light"/>
                <w:sz w:val="24"/>
                <w:szCs w:val="24"/>
              </w:rPr>
              <w:t>.</w:t>
            </w:r>
            <w:bookmarkEnd w:id="4"/>
          </w:p>
        </w:tc>
      </w:tr>
      <w:tr w:rsidR="004C0C0F" w14:paraId="48D2FF7E" w14:textId="77777777" w:rsidTr="00316AF7">
        <w:tc>
          <w:tcPr>
            <w:tcW w:w="9640" w:type="dxa"/>
          </w:tcPr>
          <w:p w14:paraId="5A4299C9" w14:textId="77777777" w:rsidR="008C1AD0" w:rsidRPr="00316AF7" w:rsidRDefault="008C1AD0" w:rsidP="004933B2">
            <w:pPr>
              <w:spacing w:after="120" w:line="360" w:lineRule="auto"/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316AF7">
              <w:rPr>
                <w:b/>
                <w:sz w:val="24"/>
                <w:szCs w:val="24"/>
                <w:lang w:val="bg-BG" w:eastAsia="bg-BG"/>
              </w:rPr>
              <w:lastRenderedPageBreak/>
              <w:t>Индикатори за изпълнение:</w:t>
            </w:r>
          </w:p>
          <w:p w14:paraId="0B3348D1" w14:textId="77777777" w:rsidR="00650758" w:rsidRDefault="008C1AD0">
            <w:pPr>
              <w:pStyle w:val="ListParagraph"/>
              <w:numPr>
                <w:ilvl w:val="0"/>
                <w:numId w:val="45"/>
              </w:numPr>
              <w:spacing w:after="120" w:line="360" w:lineRule="auto"/>
              <w:ind w:left="314" w:hanging="284"/>
              <w:contextualSpacing w:val="0"/>
              <w:jc w:val="both"/>
              <w:rPr>
                <w:rFonts w:eastAsia="SimSunfalt"/>
                <w:color w:val="000000"/>
                <w:sz w:val="24"/>
                <w:szCs w:val="24"/>
                <w:lang w:val="bg-BG" w:eastAsia="zh-CN"/>
              </w:rPr>
            </w:pPr>
            <w:r w:rsidRPr="009F0D81">
              <w:rPr>
                <w:rFonts w:eastAsia="SimSunfalt"/>
                <w:color w:val="000000"/>
                <w:sz w:val="24"/>
                <w:szCs w:val="24"/>
                <w:lang w:eastAsia="zh-CN"/>
              </w:rPr>
              <w:t xml:space="preserve">EECO15 </w:t>
            </w:r>
            <w:r w:rsidRPr="00F0263C">
              <w:rPr>
                <w:rFonts w:eastAsia="Calibri Light"/>
                <w:sz w:val="24"/>
                <w:szCs w:val="24"/>
                <w:lang w:val="bg-BG"/>
              </w:rPr>
              <w:t>малцинства</w:t>
            </w:r>
            <w:r w:rsidRPr="00F0263C">
              <w:rPr>
                <w:rFonts w:eastAsia="SimSunfalt"/>
                <w:color w:val="000000"/>
                <w:sz w:val="24"/>
                <w:szCs w:val="24"/>
                <w:lang w:val="bg-BG" w:eastAsia="zh-CN"/>
              </w:rPr>
              <w:t xml:space="preserve"> (включително маргинализирани общности като ромите).   </w:t>
            </w:r>
          </w:p>
          <w:p w14:paraId="4812AC0E" w14:textId="61F2C766" w:rsidR="008C1AD0" w:rsidRPr="00052C8E" w:rsidRDefault="00650758" w:rsidP="00126A08">
            <w:pPr>
              <w:pStyle w:val="ListParagraph"/>
              <w:spacing w:after="120" w:line="360" w:lineRule="auto"/>
              <w:ind w:left="314"/>
              <w:contextualSpacing w:val="0"/>
              <w:jc w:val="both"/>
              <w:rPr>
                <w:rFonts w:eastAsia="SimSunfalt"/>
                <w:i/>
                <w:iCs/>
                <w:color w:val="000000"/>
                <w:sz w:val="24"/>
                <w:szCs w:val="24"/>
                <w:lang w:val="bg-BG" w:eastAsia="zh-CN"/>
              </w:rPr>
            </w:pPr>
            <w:r w:rsidRPr="00052C8E">
              <w:rPr>
                <w:rFonts w:eastAsia="SimSunfalt"/>
                <w:i/>
                <w:iCs/>
                <w:color w:val="000000"/>
                <w:sz w:val="24"/>
                <w:szCs w:val="24"/>
                <w:lang w:eastAsia="zh-CN"/>
              </w:rPr>
              <w:t>EECO15</w:t>
            </w:r>
            <w:r w:rsidRPr="00052C8E">
              <w:rPr>
                <w:rFonts w:eastAsia="SimSunfalt"/>
                <w:i/>
                <w:iCs/>
                <w:color w:val="000000"/>
                <w:sz w:val="24"/>
                <w:szCs w:val="24"/>
                <w:lang w:val="bg-BG" w:eastAsia="zh-CN"/>
              </w:rPr>
              <w:t xml:space="preserve"> е общ индикатор на ниво Европейски съюз.</w:t>
            </w:r>
            <w:r w:rsidR="008C1AD0" w:rsidRPr="00052C8E">
              <w:rPr>
                <w:rFonts w:eastAsia="SimSunfalt"/>
                <w:i/>
                <w:iCs/>
                <w:color w:val="000000"/>
                <w:sz w:val="24"/>
                <w:szCs w:val="24"/>
                <w:lang w:val="bg-BG" w:eastAsia="zh-CN"/>
              </w:rPr>
              <w:t xml:space="preserve"> </w:t>
            </w:r>
            <w:r w:rsidRPr="00052C8E">
              <w:rPr>
                <w:rFonts w:eastAsia="SimSunfalt"/>
                <w:i/>
                <w:iCs/>
                <w:color w:val="000000"/>
                <w:sz w:val="24"/>
                <w:szCs w:val="24"/>
                <w:lang w:val="bg-BG" w:eastAsia="zh-CN"/>
              </w:rPr>
              <w:t>За целите на операцията индикаторът измерва броя на лицата от уязвими групи</w:t>
            </w:r>
            <w:r w:rsidR="00126A08" w:rsidRPr="00052C8E">
              <w:rPr>
                <w:rFonts w:eastAsia="SimSunfalt"/>
                <w:i/>
                <w:iCs/>
                <w:color w:val="000000"/>
                <w:sz w:val="24"/>
                <w:szCs w:val="24"/>
                <w:lang w:val="bg-BG" w:eastAsia="zh-CN"/>
              </w:rPr>
              <w:t xml:space="preserve"> при изпълнение на проектите и обхваща всички лица, чийто майчин език не е българският – деца, ученици, родителите им</w:t>
            </w:r>
            <w:r w:rsidR="0009168E">
              <w:rPr>
                <w:rFonts w:eastAsia="SimSunfalt"/>
                <w:i/>
                <w:iCs/>
                <w:color w:val="000000"/>
                <w:sz w:val="24"/>
                <w:szCs w:val="24"/>
                <w:lang w:val="bg-BG" w:eastAsia="zh-CN"/>
              </w:rPr>
              <w:t>/настойниците им</w:t>
            </w:r>
            <w:r w:rsidR="00126A08" w:rsidRPr="00052C8E">
              <w:rPr>
                <w:rFonts w:eastAsia="SimSunfalt"/>
                <w:i/>
                <w:iCs/>
                <w:color w:val="000000"/>
                <w:sz w:val="24"/>
                <w:szCs w:val="24"/>
                <w:lang w:val="bg-BG" w:eastAsia="zh-CN"/>
              </w:rPr>
              <w:t>, педагогически специалисти, непедагогически персонал, участващи в проектните дейности.</w:t>
            </w:r>
            <w:r w:rsidR="008C1AD0" w:rsidRPr="00052C8E">
              <w:rPr>
                <w:rFonts w:eastAsia="SimSunfalt"/>
                <w:i/>
                <w:iCs/>
                <w:color w:val="000000"/>
                <w:sz w:val="24"/>
                <w:szCs w:val="24"/>
                <w:lang w:val="bg-BG" w:eastAsia="zh-CN"/>
              </w:rPr>
              <w:t xml:space="preserve">                                                                     </w:t>
            </w:r>
          </w:p>
          <w:p w14:paraId="0F5F6E7B" w14:textId="58BA2A9E" w:rsidR="008C1AD0" w:rsidRDefault="008C1AD0">
            <w:pPr>
              <w:pStyle w:val="ListParagraph"/>
              <w:numPr>
                <w:ilvl w:val="0"/>
                <w:numId w:val="45"/>
              </w:numPr>
              <w:spacing w:after="120" w:line="360" w:lineRule="auto"/>
              <w:ind w:left="314" w:hanging="284"/>
              <w:contextualSpacing w:val="0"/>
              <w:jc w:val="both"/>
              <w:rPr>
                <w:rFonts w:eastAsia="Tahoma"/>
                <w:color w:val="000000"/>
                <w:sz w:val="24"/>
                <w:szCs w:val="24"/>
                <w:lang w:val="bg-BG" w:eastAsia="zh-CN"/>
              </w:rPr>
            </w:pPr>
            <w:r w:rsidRPr="00F0263C">
              <w:rPr>
                <w:rFonts w:eastAsia="Tahoma"/>
                <w:color w:val="000000"/>
                <w:sz w:val="24"/>
                <w:szCs w:val="24"/>
                <w:lang w:val="bg-BG" w:eastAsia="zh-CN"/>
              </w:rPr>
              <w:t xml:space="preserve">SOI 1.4. </w:t>
            </w:r>
            <w:r w:rsidRPr="00F0263C">
              <w:rPr>
                <w:rFonts w:eastAsia="Calibri Light"/>
                <w:sz w:val="24"/>
                <w:szCs w:val="24"/>
                <w:lang w:val="bg-BG"/>
              </w:rPr>
              <w:t>Брой</w:t>
            </w:r>
            <w:r w:rsidRPr="00F0263C">
              <w:rPr>
                <w:rFonts w:eastAsia="Tahoma"/>
                <w:color w:val="000000"/>
                <w:sz w:val="24"/>
                <w:szCs w:val="24"/>
                <w:lang w:val="bg-BG" w:eastAsia="zh-CN"/>
              </w:rPr>
              <w:t xml:space="preserve"> </w:t>
            </w:r>
            <w:r w:rsidRPr="00F0263C">
              <w:rPr>
                <w:rFonts w:eastAsia="Calibri Light"/>
                <w:sz w:val="24"/>
                <w:szCs w:val="24"/>
                <w:lang w:val="bg-BG"/>
              </w:rPr>
              <w:t>деца</w:t>
            </w:r>
            <w:r w:rsidRPr="00F0263C">
              <w:rPr>
                <w:rFonts w:eastAsia="Tahoma"/>
                <w:color w:val="000000"/>
                <w:sz w:val="24"/>
                <w:szCs w:val="24"/>
                <w:lang w:val="bg-BG" w:eastAsia="zh-CN"/>
              </w:rPr>
              <w:t xml:space="preserve"> и ученици от предучилищното и училищното образование от уязвими групи, получили подкрепа.</w:t>
            </w:r>
          </w:p>
          <w:p w14:paraId="7901CF74" w14:textId="30DBF232" w:rsidR="00126A08" w:rsidRPr="009C0972" w:rsidRDefault="00126A08" w:rsidP="00126A08">
            <w:pPr>
              <w:pStyle w:val="ListParagraph"/>
              <w:spacing w:after="120" w:line="360" w:lineRule="auto"/>
              <w:ind w:left="314"/>
              <w:contextualSpacing w:val="0"/>
              <w:jc w:val="both"/>
              <w:rPr>
                <w:rFonts w:eastAsia="Tahoma"/>
                <w:i/>
                <w:iCs/>
                <w:color w:val="000000"/>
                <w:sz w:val="24"/>
                <w:szCs w:val="24"/>
                <w:lang w:val="bg-BG" w:eastAsia="zh-CN"/>
              </w:rPr>
            </w:pPr>
            <w:r w:rsidRPr="009C0972">
              <w:rPr>
                <w:rFonts w:eastAsia="Tahoma"/>
                <w:i/>
                <w:iCs/>
                <w:color w:val="000000"/>
                <w:sz w:val="24"/>
                <w:szCs w:val="24"/>
                <w:lang w:val="bg-BG" w:eastAsia="zh-CN"/>
              </w:rPr>
              <w:t xml:space="preserve">SOI 1.4. е специфичен за ПО индикатор и измерва броя на децата и учениците от уязвими групи, получили подкрепа </w:t>
            </w:r>
            <w:r w:rsidR="006E2538" w:rsidRPr="009C0972">
              <w:rPr>
                <w:rFonts w:eastAsia="Tahoma"/>
                <w:i/>
                <w:iCs/>
                <w:color w:val="000000"/>
                <w:sz w:val="24"/>
                <w:szCs w:val="24"/>
                <w:lang w:val="bg-BG" w:eastAsia="zh-CN"/>
              </w:rPr>
              <w:t>при</w:t>
            </w:r>
            <w:r w:rsidRPr="009C0972">
              <w:rPr>
                <w:rFonts w:eastAsia="Tahoma"/>
                <w:i/>
                <w:iCs/>
                <w:color w:val="000000"/>
                <w:sz w:val="24"/>
                <w:szCs w:val="24"/>
                <w:lang w:val="bg-BG" w:eastAsia="zh-CN"/>
              </w:rPr>
              <w:t xml:space="preserve"> участието им в проектните дейности.</w:t>
            </w:r>
          </w:p>
          <w:p w14:paraId="5B1E0C8B" w14:textId="26479F28" w:rsidR="008C1AD0" w:rsidRDefault="008C1AD0">
            <w:pPr>
              <w:pStyle w:val="ListParagraph"/>
              <w:numPr>
                <w:ilvl w:val="0"/>
                <w:numId w:val="45"/>
              </w:numPr>
              <w:spacing w:after="120" w:line="360" w:lineRule="auto"/>
              <w:ind w:left="314" w:hanging="284"/>
              <w:contextualSpacing w:val="0"/>
              <w:jc w:val="both"/>
              <w:rPr>
                <w:rFonts w:eastAsia="Tahoma"/>
                <w:b/>
                <w:bCs/>
                <w:iCs/>
                <w:color w:val="000000"/>
                <w:sz w:val="24"/>
                <w:szCs w:val="24"/>
                <w:lang w:val="bg-BG" w:eastAsia="zh-CN"/>
              </w:rPr>
            </w:pPr>
            <w:r w:rsidRPr="00F0263C">
              <w:rPr>
                <w:rFonts w:eastAsia="Tahoma"/>
                <w:iCs/>
                <w:color w:val="000000"/>
                <w:sz w:val="24"/>
                <w:szCs w:val="24"/>
                <w:lang w:val="bg-BG" w:eastAsia="zh-CN"/>
              </w:rPr>
              <w:t xml:space="preserve">SOI 1.5. </w:t>
            </w:r>
            <w:r w:rsidRPr="00F0263C">
              <w:rPr>
                <w:rFonts w:eastAsia="Calibri Light"/>
                <w:sz w:val="24"/>
                <w:szCs w:val="24"/>
                <w:lang w:val="bg-BG"/>
              </w:rPr>
              <w:t>Педагогически</w:t>
            </w:r>
            <w:r w:rsidRPr="00F0263C">
              <w:rPr>
                <w:rFonts w:eastAsia="Tahoma"/>
                <w:iCs/>
                <w:color w:val="000000"/>
                <w:sz w:val="24"/>
                <w:szCs w:val="24"/>
                <w:lang w:val="bg-BG" w:eastAsia="zh-CN"/>
              </w:rPr>
              <w:t xml:space="preserve"> специалисти и непедагогически персонал, обучени за работа с деца и ученици от уязвими групи</w:t>
            </w:r>
            <w:r w:rsidRPr="00F0263C">
              <w:rPr>
                <w:rFonts w:eastAsia="Tahoma"/>
                <w:b/>
                <w:bCs/>
                <w:iCs/>
                <w:color w:val="000000"/>
                <w:sz w:val="24"/>
                <w:szCs w:val="24"/>
                <w:lang w:val="bg-BG" w:eastAsia="zh-CN"/>
              </w:rPr>
              <w:t>.</w:t>
            </w:r>
          </w:p>
          <w:p w14:paraId="24B1869E" w14:textId="3D883942" w:rsidR="00126A08" w:rsidRPr="009C0972" w:rsidRDefault="00126A08" w:rsidP="00126A08">
            <w:pPr>
              <w:pStyle w:val="ListParagraph"/>
              <w:spacing w:after="120" w:line="360" w:lineRule="auto"/>
              <w:ind w:left="314"/>
              <w:contextualSpacing w:val="0"/>
              <w:jc w:val="both"/>
              <w:rPr>
                <w:rFonts w:eastAsia="Tahoma"/>
                <w:i/>
                <w:color w:val="000000"/>
                <w:sz w:val="24"/>
                <w:szCs w:val="24"/>
                <w:lang w:val="bg-BG" w:eastAsia="zh-CN"/>
              </w:rPr>
            </w:pPr>
            <w:r w:rsidRPr="009C0972">
              <w:rPr>
                <w:rFonts w:eastAsia="Tahoma"/>
                <w:i/>
                <w:color w:val="000000"/>
                <w:sz w:val="24"/>
                <w:szCs w:val="24"/>
                <w:lang w:val="bg-BG" w:eastAsia="zh-CN"/>
              </w:rPr>
              <w:t xml:space="preserve">SOI 1.5. е специфичен за ПО индикатор и измерва броя на </w:t>
            </w:r>
            <w:r w:rsidR="006A70FC" w:rsidRPr="009C0972">
              <w:rPr>
                <w:rFonts w:eastAsia="Tahoma"/>
                <w:i/>
                <w:color w:val="000000"/>
                <w:sz w:val="24"/>
                <w:szCs w:val="24"/>
                <w:lang w:val="bg-BG" w:eastAsia="zh-CN"/>
              </w:rPr>
              <w:t xml:space="preserve">обучените </w:t>
            </w:r>
            <w:r w:rsidR="00E27329" w:rsidRPr="009C0972">
              <w:rPr>
                <w:rFonts w:eastAsia="Tahoma"/>
                <w:i/>
                <w:color w:val="000000"/>
                <w:sz w:val="24"/>
                <w:szCs w:val="24"/>
                <w:lang w:val="bg-BG" w:eastAsia="zh-CN"/>
              </w:rPr>
              <w:t xml:space="preserve">по проекта </w:t>
            </w:r>
            <w:r w:rsidRPr="009C0972">
              <w:rPr>
                <w:rFonts w:eastAsia="Tahoma"/>
                <w:i/>
                <w:color w:val="000000"/>
                <w:sz w:val="24"/>
                <w:szCs w:val="24"/>
                <w:lang w:val="bg-BG" w:eastAsia="zh-CN"/>
              </w:rPr>
              <w:t>педагогически специалисти и непедагогически персонал</w:t>
            </w:r>
            <w:r w:rsidR="006A70FC" w:rsidRPr="009C0972">
              <w:rPr>
                <w:rFonts w:eastAsia="Tahoma"/>
                <w:i/>
                <w:color w:val="000000"/>
                <w:sz w:val="24"/>
                <w:szCs w:val="24"/>
                <w:lang w:val="bg-BG" w:eastAsia="zh-CN"/>
              </w:rPr>
              <w:t xml:space="preserve"> за работа с деца и ученици от уязвими групи, вкл. </w:t>
            </w:r>
            <w:r w:rsidR="009C0972">
              <w:rPr>
                <w:rFonts w:eastAsia="Tahoma"/>
                <w:i/>
                <w:color w:val="000000"/>
                <w:sz w:val="24"/>
                <w:szCs w:val="24"/>
                <w:lang w:val="bg-BG" w:eastAsia="zh-CN"/>
              </w:rPr>
              <w:t xml:space="preserve">за </w:t>
            </w:r>
            <w:r w:rsidR="006A70FC" w:rsidRPr="009C0972">
              <w:rPr>
                <w:rFonts w:eastAsia="Tahoma"/>
                <w:i/>
                <w:color w:val="000000"/>
                <w:sz w:val="24"/>
                <w:szCs w:val="24"/>
                <w:lang w:val="bg-BG" w:eastAsia="zh-CN"/>
              </w:rPr>
              <w:t xml:space="preserve">работа с техните родители. </w:t>
            </w:r>
          </w:p>
          <w:p w14:paraId="2AD4229D" w14:textId="77777777" w:rsidR="008C1AD0" w:rsidRPr="00F0263C" w:rsidRDefault="008C1AD0" w:rsidP="004933B2">
            <w:pPr>
              <w:spacing w:after="120" w:line="360" w:lineRule="auto"/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F0263C">
              <w:rPr>
                <w:b/>
                <w:sz w:val="24"/>
                <w:szCs w:val="24"/>
                <w:lang w:val="bg-BG" w:eastAsia="bg-BG"/>
              </w:rPr>
              <w:t>Индикатори за резултат:</w:t>
            </w:r>
          </w:p>
          <w:p w14:paraId="1263EE54" w14:textId="77777777" w:rsidR="00EA69D5" w:rsidRDefault="008C1AD0">
            <w:pPr>
              <w:pStyle w:val="ListParagraph"/>
              <w:numPr>
                <w:ilvl w:val="0"/>
                <w:numId w:val="45"/>
              </w:numPr>
              <w:spacing w:after="120" w:line="360" w:lineRule="auto"/>
              <w:ind w:left="314" w:hanging="284"/>
              <w:contextualSpacing w:val="0"/>
              <w:jc w:val="both"/>
              <w:rPr>
                <w:rFonts w:eastAsia="Tahoma"/>
                <w:color w:val="000000"/>
                <w:sz w:val="24"/>
                <w:szCs w:val="24"/>
                <w:lang w:val="bg-BG" w:eastAsia="en-US"/>
              </w:rPr>
            </w:pPr>
            <w:bookmarkStart w:id="5" w:name="_Hlk161069043"/>
            <w:r w:rsidRPr="00F0263C">
              <w:rPr>
                <w:rFonts w:eastAsia="Tahoma"/>
                <w:color w:val="000000"/>
                <w:sz w:val="24"/>
                <w:szCs w:val="24"/>
                <w:lang w:val="bg-BG" w:eastAsia="en-US"/>
              </w:rPr>
              <w:t xml:space="preserve">EECR03 </w:t>
            </w:r>
            <w:r w:rsidRPr="00F0263C">
              <w:rPr>
                <w:rFonts w:eastAsia="Calibri Light"/>
                <w:sz w:val="24"/>
                <w:szCs w:val="24"/>
                <w:lang w:val="bg-BG"/>
              </w:rPr>
              <w:t>участници</w:t>
            </w:r>
            <w:r w:rsidRPr="00F0263C">
              <w:rPr>
                <w:rFonts w:eastAsia="Tahoma"/>
                <w:color w:val="000000"/>
                <w:sz w:val="24"/>
                <w:szCs w:val="24"/>
                <w:lang w:val="bg-BG" w:eastAsia="en-US"/>
              </w:rPr>
              <w:t>, които при напускане на операцията получават квалификация</w:t>
            </w:r>
            <w:bookmarkEnd w:id="5"/>
            <w:r w:rsidRPr="00F0263C">
              <w:rPr>
                <w:rFonts w:eastAsia="Tahoma"/>
                <w:color w:val="000000"/>
                <w:sz w:val="24"/>
                <w:szCs w:val="24"/>
                <w:lang w:val="bg-BG" w:eastAsia="en-US"/>
              </w:rPr>
              <w:t xml:space="preserve">. </w:t>
            </w:r>
          </w:p>
          <w:p w14:paraId="2740AD04" w14:textId="1266B7D2" w:rsidR="008C1AD0" w:rsidRPr="009C0972" w:rsidRDefault="00EA69D5" w:rsidP="009C0972">
            <w:pPr>
              <w:spacing w:after="120" w:line="360" w:lineRule="auto"/>
              <w:ind w:left="314"/>
              <w:jc w:val="both"/>
              <w:rPr>
                <w:rFonts w:eastAsia="Tahoma"/>
                <w:i/>
                <w:iCs/>
                <w:color w:val="000000"/>
                <w:sz w:val="24"/>
                <w:szCs w:val="24"/>
                <w:lang w:val="bg-BG" w:eastAsia="en-US"/>
              </w:rPr>
            </w:pPr>
            <w:r w:rsidRPr="009C0972">
              <w:rPr>
                <w:rFonts w:eastAsia="Tahoma"/>
                <w:i/>
                <w:iCs/>
                <w:color w:val="000000"/>
                <w:sz w:val="24"/>
                <w:szCs w:val="24"/>
                <w:lang w:val="bg-BG" w:eastAsia="en-US"/>
              </w:rPr>
              <w:t>EECR03</w:t>
            </w:r>
            <w:r w:rsidR="008C1AD0" w:rsidRPr="009C0972">
              <w:rPr>
                <w:rFonts w:eastAsia="Tahoma"/>
                <w:i/>
                <w:iCs/>
                <w:color w:val="000000"/>
                <w:sz w:val="24"/>
                <w:szCs w:val="24"/>
                <w:lang w:val="bg-BG" w:eastAsia="en-US"/>
              </w:rPr>
              <w:t xml:space="preserve"> </w:t>
            </w:r>
            <w:r w:rsidRPr="009C0972">
              <w:rPr>
                <w:rFonts w:eastAsia="Tahoma"/>
                <w:i/>
                <w:iCs/>
                <w:color w:val="000000"/>
                <w:sz w:val="24"/>
                <w:szCs w:val="24"/>
                <w:lang w:val="bg-BG" w:eastAsia="en-US"/>
              </w:rPr>
              <w:t>е общ индикатор за резултат на ниво Европейски съюз и измерва броя на обучените педагогически специалисти, придобили квалификационни кредити</w:t>
            </w:r>
            <w:r w:rsidRPr="009C0972">
              <w:rPr>
                <w:i/>
                <w:iCs/>
              </w:rPr>
              <w:t xml:space="preserve"> </w:t>
            </w:r>
            <w:r w:rsidRPr="009C0972">
              <w:rPr>
                <w:rFonts w:eastAsia="Tahoma"/>
                <w:i/>
                <w:iCs/>
                <w:color w:val="000000"/>
                <w:sz w:val="24"/>
                <w:szCs w:val="24"/>
                <w:lang w:val="bg-BG" w:eastAsia="en-US"/>
              </w:rPr>
              <w:t>след участие в квалификационни курсове по проекта.</w:t>
            </w:r>
            <w:r w:rsidR="008C1AD0" w:rsidRPr="009C0972">
              <w:rPr>
                <w:rFonts w:eastAsia="Tahoma"/>
                <w:i/>
                <w:iCs/>
                <w:color w:val="000000"/>
                <w:sz w:val="24"/>
                <w:szCs w:val="24"/>
                <w:lang w:val="bg-BG" w:eastAsia="en-US"/>
              </w:rPr>
              <w:t xml:space="preserve">                                         </w:t>
            </w:r>
          </w:p>
          <w:p w14:paraId="22D7744F" w14:textId="77777777" w:rsidR="004C0C0F" w:rsidRPr="00DD745E" w:rsidRDefault="008C1AD0">
            <w:pPr>
              <w:pStyle w:val="ListParagraph"/>
              <w:numPr>
                <w:ilvl w:val="0"/>
                <w:numId w:val="45"/>
              </w:numPr>
              <w:spacing w:after="120" w:line="360" w:lineRule="auto"/>
              <w:ind w:left="314" w:hanging="284"/>
              <w:contextualSpacing w:val="0"/>
              <w:jc w:val="both"/>
              <w:rPr>
                <w:rFonts w:eastAsia="Tahoma"/>
                <w:color w:val="000000"/>
                <w:sz w:val="24"/>
                <w:szCs w:val="24"/>
                <w:lang w:eastAsia="en-US"/>
              </w:rPr>
            </w:pPr>
            <w:r w:rsidRPr="00F0263C">
              <w:rPr>
                <w:rFonts w:eastAsia="Tahoma"/>
                <w:color w:val="000000"/>
                <w:sz w:val="24"/>
                <w:szCs w:val="24"/>
                <w:lang w:val="bg-BG" w:eastAsia="en-US"/>
              </w:rPr>
              <w:lastRenderedPageBreak/>
              <w:t xml:space="preserve">SRI 1.2. </w:t>
            </w:r>
            <w:r w:rsidRPr="00F0263C">
              <w:rPr>
                <w:rFonts w:eastAsia="Calibri Light"/>
                <w:sz w:val="24"/>
                <w:szCs w:val="24"/>
                <w:lang w:val="bg-BG"/>
              </w:rPr>
              <w:t>Брой</w:t>
            </w:r>
            <w:r w:rsidRPr="00F0263C">
              <w:rPr>
                <w:rFonts w:eastAsia="Tahoma"/>
                <w:color w:val="000000"/>
                <w:sz w:val="24"/>
                <w:szCs w:val="24"/>
                <w:lang w:val="bg-BG" w:eastAsia="en-US"/>
              </w:rPr>
              <w:t xml:space="preserve"> деца и </w:t>
            </w:r>
            <w:r w:rsidRPr="00F0263C">
              <w:rPr>
                <w:rFonts w:eastAsia="Calibri Light"/>
                <w:sz w:val="24"/>
                <w:szCs w:val="24"/>
                <w:lang w:val="bg-BG"/>
              </w:rPr>
              <w:t>ученици</w:t>
            </w:r>
            <w:r w:rsidRPr="00F0263C">
              <w:rPr>
                <w:rFonts w:eastAsia="Tahoma"/>
                <w:color w:val="000000"/>
                <w:sz w:val="24"/>
                <w:szCs w:val="24"/>
                <w:lang w:val="bg-BG" w:eastAsia="en-US"/>
              </w:rPr>
              <w:t xml:space="preserve"> от уязвими групи с подобрени образователни резултати 1 година след участие в операцията</w:t>
            </w:r>
            <w:r w:rsidRPr="00F0263C">
              <w:rPr>
                <w:rFonts w:eastAsia="Tahoma"/>
                <w:b/>
                <w:color w:val="000000"/>
                <w:sz w:val="24"/>
                <w:szCs w:val="24"/>
                <w:lang w:val="bg-BG" w:eastAsia="en-US"/>
              </w:rPr>
              <w:t>.</w:t>
            </w:r>
          </w:p>
          <w:p w14:paraId="38D46FD5" w14:textId="4228CA4F" w:rsidR="00DC64B7" w:rsidRPr="00DD745E" w:rsidRDefault="00DC64B7" w:rsidP="00DD745E">
            <w:pPr>
              <w:pStyle w:val="ListParagraph"/>
              <w:spacing w:after="120" w:line="360" w:lineRule="auto"/>
              <w:ind w:left="314"/>
              <w:contextualSpacing w:val="0"/>
              <w:jc w:val="both"/>
              <w:rPr>
                <w:rFonts w:eastAsia="Tahoma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745E">
              <w:rPr>
                <w:rFonts w:eastAsia="Tahoma"/>
                <w:i/>
                <w:iCs/>
                <w:color w:val="000000"/>
                <w:sz w:val="24"/>
                <w:szCs w:val="24"/>
                <w:lang w:val="bg-BG" w:eastAsia="en-US"/>
              </w:rPr>
              <w:t xml:space="preserve">SRI 1.2. е специфичен индикатор за резултат по </w:t>
            </w:r>
            <w:proofErr w:type="spellStart"/>
            <w:r w:rsidRPr="00DD745E">
              <w:rPr>
                <w:rFonts w:eastAsia="Tahoma"/>
                <w:i/>
                <w:iCs/>
                <w:color w:val="000000"/>
                <w:sz w:val="24"/>
                <w:szCs w:val="24"/>
                <w:lang w:val="bg-BG" w:eastAsia="en-US"/>
              </w:rPr>
              <w:t>ПО</w:t>
            </w:r>
            <w:proofErr w:type="spellEnd"/>
            <w:r w:rsidRPr="00DD745E">
              <w:rPr>
                <w:rFonts w:eastAsia="Tahoma"/>
                <w:i/>
                <w:iCs/>
                <w:color w:val="000000"/>
                <w:sz w:val="24"/>
                <w:szCs w:val="24"/>
                <w:lang w:val="bg-BG" w:eastAsia="en-US"/>
              </w:rPr>
              <w:t xml:space="preserve"> и измерва броя на децата и учениците от уязвими групи, с подобрени образователни резултати след 1 година участие в дейности по операцията.</w:t>
            </w:r>
          </w:p>
        </w:tc>
      </w:tr>
      <w:bookmarkEnd w:id="2"/>
    </w:tbl>
    <w:p w14:paraId="2C31C6AC" w14:textId="77777777" w:rsidR="002B6681" w:rsidRPr="004B6569" w:rsidRDefault="002B6681" w:rsidP="00DD745E">
      <w:pPr>
        <w:pStyle w:val="NormalWeb"/>
        <w:spacing w:after="120" w:afterAutospacing="0" w:line="360" w:lineRule="auto"/>
        <w:jc w:val="both"/>
        <w:rPr>
          <w:bCs/>
          <w:i/>
          <w:iCs/>
          <w:lang w:val="bg-BG"/>
        </w:rPr>
      </w:pPr>
    </w:p>
    <w:p w14:paraId="108FFD15" w14:textId="09066498" w:rsidR="000C5FA4" w:rsidRPr="00316AF7" w:rsidRDefault="00F53CDE" w:rsidP="00DD745E">
      <w:pPr>
        <w:pStyle w:val="NormalWeb"/>
        <w:spacing w:after="120" w:afterAutospacing="0" w:line="360" w:lineRule="auto"/>
        <w:jc w:val="both"/>
        <w:rPr>
          <w:bCs/>
          <w:u w:val="single"/>
          <w:lang w:val="bg-BG"/>
        </w:rPr>
      </w:pPr>
      <w:r w:rsidRPr="00316AF7">
        <w:rPr>
          <w:bCs/>
          <w:u w:val="single"/>
          <w:lang w:val="bg-BG"/>
        </w:rPr>
        <w:t xml:space="preserve">Допълнителна информация </w:t>
      </w:r>
      <w:r w:rsidR="008D566B" w:rsidRPr="00316AF7">
        <w:rPr>
          <w:bCs/>
          <w:u w:val="single"/>
          <w:lang w:val="bg-BG"/>
        </w:rPr>
        <w:t xml:space="preserve">за предстоящата процедура за </w:t>
      </w:r>
      <w:r w:rsidR="008D566B" w:rsidRPr="00316AF7">
        <w:rPr>
          <w:b/>
          <w:u w:val="single"/>
          <w:lang w:val="bg-BG"/>
        </w:rPr>
        <w:t>подбор на проектни предложения от УО на ПО</w:t>
      </w:r>
      <w:r w:rsidR="000C5FA4" w:rsidRPr="00316AF7">
        <w:rPr>
          <w:bCs/>
          <w:u w:val="single"/>
          <w:lang w:val="bg-BG"/>
        </w:rPr>
        <w:t>:</w:t>
      </w:r>
    </w:p>
    <w:p w14:paraId="5D8C0158" w14:textId="1A41137B" w:rsidR="000C5FA4" w:rsidRPr="00316AF7" w:rsidRDefault="000C5FA4" w:rsidP="00DD745E">
      <w:pPr>
        <w:pStyle w:val="NormalWeb"/>
        <w:numPr>
          <w:ilvl w:val="0"/>
          <w:numId w:val="40"/>
        </w:numPr>
        <w:spacing w:after="120" w:afterAutospacing="0" w:line="360" w:lineRule="auto"/>
        <w:ind w:left="284" w:hanging="284"/>
        <w:jc w:val="both"/>
        <w:rPr>
          <w:bCs/>
          <w:lang w:val="bg-BG"/>
        </w:rPr>
      </w:pPr>
      <w:r>
        <w:rPr>
          <w:bCs/>
          <w:lang w:val="bg-BG"/>
        </w:rPr>
        <w:t xml:space="preserve">Процедура </w:t>
      </w:r>
      <w:r w:rsidR="004416FB" w:rsidRPr="004416FB">
        <w:rPr>
          <w:bCs/>
          <w:lang w:val="bg-BG"/>
        </w:rPr>
        <w:t xml:space="preserve">BG05SFPR001-1.009 </w:t>
      </w:r>
      <w:r w:rsidRPr="00316AF7">
        <w:rPr>
          <w:bCs/>
          <w:lang w:val="bg-BG"/>
        </w:rPr>
        <w:t>„</w:t>
      </w:r>
      <w:r w:rsidRPr="00541725">
        <w:rPr>
          <w:bCs/>
          <w:lang w:val="bg-BG"/>
        </w:rPr>
        <w:t>Създаване на условия за достъп до образование чрез  преодоляване на демографски, социални и културни бариери (допълващо финансиране на подхода ВОМР</w:t>
      </w:r>
      <w:r w:rsidRPr="00316AF7">
        <w:rPr>
          <w:bCs/>
        </w:rPr>
        <w:t>)</w:t>
      </w:r>
      <w:r w:rsidRPr="00316AF7">
        <w:rPr>
          <w:bCs/>
          <w:lang w:val="bg-BG"/>
        </w:rPr>
        <w:t>“</w:t>
      </w:r>
    </w:p>
    <w:p w14:paraId="29A2490C" w14:textId="68F021A9" w:rsidR="000C5FA4" w:rsidRPr="00316AF7" w:rsidRDefault="000C5FA4" w:rsidP="00DD745E">
      <w:pPr>
        <w:pStyle w:val="NormalWeb"/>
        <w:numPr>
          <w:ilvl w:val="0"/>
          <w:numId w:val="40"/>
        </w:numPr>
        <w:spacing w:after="120" w:afterAutospacing="0" w:line="360" w:lineRule="auto"/>
        <w:ind w:left="284" w:hanging="284"/>
        <w:jc w:val="both"/>
        <w:rPr>
          <w:bCs/>
          <w:lang w:val="bg-BG"/>
        </w:rPr>
      </w:pPr>
      <w:r w:rsidRPr="00C615B5">
        <w:rPr>
          <w:b/>
          <w:lang w:val="bg-BG"/>
        </w:rPr>
        <w:t>Допустими кандидати и партньори</w:t>
      </w:r>
      <w:r w:rsidR="002B6681">
        <w:rPr>
          <w:rStyle w:val="FootnoteReference"/>
          <w:b/>
          <w:lang w:val="bg-BG"/>
        </w:rPr>
        <w:footnoteReference w:id="6"/>
      </w:r>
      <w:r w:rsidRPr="00316AF7">
        <w:rPr>
          <w:bCs/>
          <w:lang w:val="bg-BG"/>
        </w:rPr>
        <w:t>:</w:t>
      </w:r>
    </w:p>
    <w:p w14:paraId="1A426B8E" w14:textId="5B21E4DE" w:rsidR="000C5FA4" w:rsidRPr="00316AF7" w:rsidRDefault="000C5FA4" w:rsidP="00DD745E">
      <w:pPr>
        <w:pStyle w:val="NormalWeb"/>
        <w:numPr>
          <w:ilvl w:val="0"/>
          <w:numId w:val="43"/>
        </w:numPr>
        <w:spacing w:after="120" w:afterAutospacing="0" w:line="360" w:lineRule="auto"/>
        <w:ind w:left="709" w:hanging="283"/>
        <w:jc w:val="both"/>
        <w:rPr>
          <w:bCs/>
          <w:lang w:val="bg-BG"/>
        </w:rPr>
      </w:pPr>
      <w:r w:rsidRPr="00316AF7">
        <w:rPr>
          <w:bCs/>
          <w:lang w:val="bg-BG"/>
        </w:rPr>
        <w:t>Общини,</w:t>
      </w:r>
    </w:p>
    <w:p w14:paraId="0124D977" w14:textId="40BE8977" w:rsidR="000C5FA4" w:rsidRPr="00316AF7" w:rsidRDefault="000C5FA4" w:rsidP="00DD745E">
      <w:pPr>
        <w:pStyle w:val="NormalWeb"/>
        <w:numPr>
          <w:ilvl w:val="0"/>
          <w:numId w:val="43"/>
        </w:numPr>
        <w:spacing w:after="120" w:afterAutospacing="0" w:line="360" w:lineRule="auto"/>
        <w:ind w:left="709" w:hanging="283"/>
        <w:jc w:val="both"/>
        <w:rPr>
          <w:bCs/>
          <w:lang w:val="bg-BG"/>
        </w:rPr>
      </w:pPr>
      <w:r w:rsidRPr="00316AF7">
        <w:rPr>
          <w:bCs/>
          <w:lang w:val="bg-BG"/>
        </w:rPr>
        <w:t>Държавни, общински, частни</w:t>
      </w:r>
      <w:r w:rsidR="002B6681">
        <w:rPr>
          <w:rStyle w:val="FootnoteReference"/>
          <w:bCs/>
          <w:lang w:val="bg-BG"/>
        </w:rPr>
        <w:footnoteReference w:id="7"/>
      </w:r>
      <w:r w:rsidRPr="00316AF7">
        <w:rPr>
          <w:bCs/>
          <w:lang w:val="bg-BG"/>
        </w:rPr>
        <w:t xml:space="preserve"> детски градини и училища (с изключение на училищата по чл. 41 и чл. 43 от ЗПУО),</w:t>
      </w:r>
      <w:r w:rsidR="000D2CEC">
        <w:rPr>
          <w:bCs/>
          <w:lang w:val="bg-BG"/>
        </w:rPr>
        <w:t xml:space="preserve"> </w:t>
      </w:r>
      <w:r w:rsidR="000D2CEC" w:rsidRPr="002E16A4">
        <w:rPr>
          <w:lang w:val="bg-BG"/>
        </w:rPr>
        <w:t>вписани в регистъра на институциите в системата на предучилищното и училищното образование</w:t>
      </w:r>
      <w:r w:rsidR="000D2CEC" w:rsidRPr="009452F6">
        <w:rPr>
          <w:rStyle w:val="FootnoteReference"/>
        </w:rPr>
        <w:footnoteReference w:id="8"/>
      </w:r>
      <w:r w:rsidR="000D2CEC">
        <w:rPr>
          <w:lang w:val="bg-BG"/>
        </w:rPr>
        <w:t>.</w:t>
      </w:r>
    </w:p>
    <w:p w14:paraId="7DB76A84" w14:textId="0253B7FE" w:rsidR="000C5FA4" w:rsidRPr="00316AF7" w:rsidRDefault="000D2CEC" w:rsidP="00DD745E">
      <w:pPr>
        <w:pStyle w:val="NormalWeb"/>
        <w:numPr>
          <w:ilvl w:val="0"/>
          <w:numId w:val="43"/>
        </w:numPr>
        <w:spacing w:after="120" w:afterAutospacing="0" w:line="360" w:lineRule="auto"/>
        <w:ind w:left="709" w:hanging="283"/>
        <w:jc w:val="both"/>
        <w:rPr>
          <w:bCs/>
          <w:lang w:val="bg-BG"/>
        </w:rPr>
      </w:pPr>
      <w:r>
        <w:rPr>
          <w:bCs/>
          <w:lang w:val="bg-BG"/>
        </w:rPr>
        <w:t>Юридически лица с нестопанска цел (</w:t>
      </w:r>
      <w:r w:rsidR="000C5FA4" w:rsidRPr="00316AF7">
        <w:rPr>
          <w:bCs/>
          <w:lang w:val="bg-BG"/>
        </w:rPr>
        <w:t>ЮЛНЦ</w:t>
      </w:r>
      <w:r>
        <w:rPr>
          <w:bCs/>
          <w:lang w:val="bg-BG"/>
        </w:rPr>
        <w:t>)</w:t>
      </w:r>
      <w:r w:rsidR="000C5FA4" w:rsidRPr="00316AF7">
        <w:rPr>
          <w:bCs/>
          <w:lang w:val="bg-BG"/>
        </w:rPr>
        <w:t xml:space="preserve"> за осъществяване на дейност в обществена полза с доказан опит и експертиза в сферата на образованието и работа с уязвими групи</w:t>
      </w:r>
    </w:p>
    <w:p w14:paraId="55576447" w14:textId="61F0EE53" w:rsidR="000C5FA4" w:rsidRPr="00316AF7" w:rsidRDefault="000C5FA4" w:rsidP="00DD745E">
      <w:pPr>
        <w:pStyle w:val="NormalWeb"/>
        <w:numPr>
          <w:ilvl w:val="0"/>
          <w:numId w:val="40"/>
        </w:numPr>
        <w:spacing w:after="120" w:afterAutospacing="0" w:line="360" w:lineRule="auto"/>
        <w:ind w:left="284" w:hanging="284"/>
        <w:jc w:val="both"/>
        <w:rPr>
          <w:lang w:val="bg-BG"/>
        </w:rPr>
      </w:pPr>
      <w:r w:rsidRPr="002E16A4">
        <w:rPr>
          <w:rFonts w:eastAsia="Calibri Light"/>
          <w:lang w:val="bg-BG"/>
        </w:rPr>
        <w:t>Допустими са кандидати и партньори</w:t>
      </w:r>
      <w:r w:rsidRPr="002E16A4">
        <w:rPr>
          <w:rFonts w:eastAsia="Calibri Light"/>
          <w:b/>
          <w:bCs/>
          <w:lang w:val="bg-BG"/>
        </w:rPr>
        <w:t xml:space="preserve"> </w:t>
      </w:r>
      <w:r w:rsidRPr="002E16A4">
        <w:rPr>
          <w:rFonts w:eastAsia="Calibri Light"/>
          <w:b/>
          <w:bCs/>
          <w:u w:val="single"/>
          <w:lang w:val="bg-BG"/>
        </w:rPr>
        <w:t>само от територията на МИГ</w:t>
      </w:r>
      <w:r w:rsidRPr="002E16A4">
        <w:rPr>
          <w:rFonts w:eastAsia="Calibri Light"/>
          <w:b/>
          <w:bCs/>
          <w:lang w:val="bg-BG"/>
        </w:rPr>
        <w:t xml:space="preserve"> </w:t>
      </w:r>
      <w:r w:rsidRPr="002E16A4">
        <w:rPr>
          <w:rFonts w:eastAsia="Calibri Light"/>
          <w:lang w:val="bg-BG"/>
        </w:rPr>
        <w:t>с одобрени стратегии за ВОМР с мерки за допълващо финансиране от ПО за дейности за образование</w:t>
      </w:r>
      <w:r>
        <w:rPr>
          <w:rFonts w:eastAsia="Calibri Light"/>
          <w:lang w:val="bg-BG"/>
        </w:rPr>
        <w:t>;</w:t>
      </w:r>
    </w:p>
    <w:p w14:paraId="45DC3E6D" w14:textId="41B518BA" w:rsidR="00C73E1A" w:rsidRPr="00316AF7" w:rsidRDefault="000C5FA4" w:rsidP="00DD745E">
      <w:pPr>
        <w:pStyle w:val="NormalWeb"/>
        <w:numPr>
          <w:ilvl w:val="0"/>
          <w:numId w:val="40"/>
        </w:numPr>
        <w:spacing w:after="120" w:afterAutospacing="0" w:line="360" w:lineRule="auto"/>
        <w:ind w:left="284" w:hanging="284"/>
        <w:jc w:val="both"/>
        <w:rPr>
          <w:bCs/>
          <w:lang w:val="bg-BG"/>
        </w:rPr>
      </w:pPr>
      <w:r>
        <w:rPr>
          <w:b/>
          <w:lang w:val="bg-BG"/>
        </w:rPr>
        <w:t>МИГ</w:t>
      </w:r>
      <w:r w:rsidR="00AC4E59" w:rsidRPr="00AC4E59">
        <w:rPr>
          <w:b/>
          <w:lang w:val="bg-BG"/>
        </w:rPr>
        <w:t xml:space="preserve"> са недопустими бенефициенти </w:t>
      </w:r>
      <w:r w:rsidR="00AC4E59" w:rsidRPr="00316AF7">
        <w:rPr>
          <w:bCs/>
          <w:lang w:val="bg-BG"/>
        </w:rPr>
        <w:t xml:space="preserve">за допълващо </w:t>
      </w:r>
      <w:r w:rsidR="00EF3F2D" w:rsidRPr="00316AF7">
        <w:rPr>
          <w:bCs/>
          <w:lang w:val="bg-BG"/>
        </w:rPr>
        <w:t xml:space="preserve">финансиране </w:t>
      </w:r>
      <w:r w:rsidR="00AC4E59" w:rsidRPr="00316AF7">
        <w:rPr>
          <w:bCs/>
          <w:lang w:val="bg-BG"/>
        </w:rPr>
        <w:t xml:space="preserve">от ПО. </w:t>
      </w:r>
    </w:p>
    <w:p w14:paraId="62C70170" w14:textId="5B82814B" w:rsidR="000C5FA4" w:rsidRPr="00316AF7" w:rsidRDefault="00AC4E59" w:rsidP="00DD745E">
      <w:pPr>
        <w:pStyle w:val="NormalWeb"/>
        <w:numPr>
          <w:ilvl w:val="0"/>
          <w:numId w:val="40"/>
        </w:numPr>
        <w:spacing w:after="120" w:afterAutospacing="0" w:line="360" w:lineRule="auto"/>
        <w:ind w:left="284" w:hanging="284"/>
        <w:jc w:val="both"/>
        <w:rPr>
          <w:lang w:val="en-US"/>
        </w:rPr>
      </w:pPr>
      <w:r w:rsidRPr="00C615B5">
        <w:rPr>
          <w:b/>
          <w:lang w:val="bg-BG"/>
        </w:rPr>
        <w:lastRenderedPageBreak/>
        <w:t>Общини</w:t>
      </w:r>
      <w:r w:rsidRPr="00AC4E59">
        <w:rPr>
          <w:b/>
          <w:bCs/>
          <w:lang w:val="bg-BG"/>
        </w:rPr>
        <w:t xml:space="preserve"> и ЮЛНЦ – кандидати </w:t>
      </w:r>
      <w:r w:rsidR="004B6569" w:rsidRPr="00316AF7">
        <w:rPr>
          <w:lang w:val="bg-BG"/>
        </w:rPr>
        <w:t xml:space="preserve">в проектно предложение по процедурата на УО на ПО </w:t>
      </w:r>
      <w:r w:rsidRPr="00316AF7">
        <w:rPr>
          <w:lang w:val="bg-BG"/>
        </w:rPr>
        <w:t xml:space="preserve"> следва да участват</w:t>
      </w:r>
      <w:r w:rsidRPr="00AC4E59">
        <w:rPr>
          <w:b/>
          <w:bCs/>
          <w:lang w:val="bg-BG"/>
        </w:rPr>
        <w:t xml:space="preserve"> в </w:t>
      </w:r>
      <w:r w:rsidRPr="00316AF7">
        <w:rPr>
          <w:b/>
          <w:bCs/>
          <w:u w:val="single"/>
          <w:lang w:val="bg-BG"/>
        </w:rPr>
        <w:t>задължително партньорство</w:t>
      </w:r>
      <w:r w:rsidRPr="00AC4E59">
        <w:rPr>
          <w:b/>
          <w:bCs/>
          <w:lang w:val="bg-BG"/>
        </w:rPr>
        <w:t xml:space="preserve"> </w:t>
      </w:r>
      <w:r w:rsidRPr="00316AF7">
        <w:rPr>
          <w:lang w:val="bg-BG"/>
        </w:rPr>
        <w:t>с допустимо училище/детска градина.</w:t>
      </w:r>
      <w:bookmarkStart w:id="6" w:name="_Hlk186460753"/>
      <w:r w:rsidR="008D3EF3" w:rsidRPr="00316AF7">
        <w:rPr>
          <w:lang w:val="bg-BG"/>
        </w:rPr>
        <w:t xml:space="preserve"> </w:t>
      </w:r>
    </w:p>
    <w:p w14:paraId="0D844D74" w14:textId="478EF0B0" w:rsidR="000D2CEC" w:rsidRPr="002E16A4" w:rsidRDefault="000D2CEC" w:rsidP="00DD745E">
      <w:pPr>
        <w:pStyle w:val="NormalWeb"/>
        <w:numPr>
          <w:ilvl w:val="0"/>
          <w:numId w:val="40"/>
        </w:numPr>
        <w:spacing w:after="120" w:afterAutospacing="0" w:line="360" w:lineRule="auto"/>
        <w:ind w:left="284" w:hanging="284"/>
        <w:jc w:val="both"/>
        <w:rPr>
          <w:lang w:val="bg-BG"/>
        </w:rPr>
      </w:pPr>
      <w:r w:rsidRPr="002E16A4">
        <w:rPr>
          <w:b/>
          <w:bCs/>
          <w:lang w:val="bg-BG"/>
        </w:rPr>
        <w:t>Община</w:t>
      </w:r>
      <w:r w:rsidRPr="002E16A4">
        <w:rPr>
          <w:lang w:val="bg-BG"/>
        </w:rPr>
        <w:t xml:space="preserve"> може да участва като кандидат в едно проектно предложение и като партньор в повече проектни предложения само за съответната територия на МИГ.</w:t>
      </w:r>
      <w:r w:rsidRPr="002E16A4">
        <w:rPr>
          <w:b/>
          <w:bCs/>
          <w:lang w:val="bg-BG"/>
        </w:rPr>
        <w:t xml:space="preserve"> </w:t>
      </w:r>
      <w:r w:rsidRPr="002E16A4">
        <w:rPr>
          <w:lang w:val="bg-BG"/>
        </w:rPr>
        <w:t xml:space="preserve">Общините – кандидати/партньори следва да имат одобрен общински стратегически документ – план и/или програма с мерки за социално-икономическа интеграция и/или приобщаващо образование на уязвими групи, включително маргинализирани като роми, лица търсещи или получила временна или международна закрила и мигранти, др. </w:t>
      </w:r>
    </w:p>
    <w:p w14:paraId="0E743266" w14:textId="26A7A199" w:rsidR="000D2CEC" w:rsidRPr="000D2CEC" w:rsidRDefault="000D2CEC" w:rsidP="00DD745E">
      <w:pPr>
        <w:pStyle w:val="NormalWeb"/>
        <w:numPr>
          <w:ilvl w:val="0"/>
          <w:numId w:val="40"/>
        </w:numPr>
        <w:spacing w:after="120" w:afterAutospacing="0" w:line="360" w:lineRule="auto"/>
        <w:ind w:left="284" w:hanging="284"/>
        <w:jc w:val="both"/>
      </w:pPr>
      <w:r w:rsidRPr="00AD4F07">
        <w:rPr>
          <w:b/>
          <w:bCs/>
          <w:lang w:val="bg-BG"/>
        </w:rPr>
        <w:t>Държавни, общински и частни детски градини и училища</w:t>
      </w:r>
      <w:r w:rsidRPr="00AD4F07">
        <w:rPr>
          <w:lang w:val="bg-BG"/>
        </w:rPr>
        <w:t xml:space="preserve"> могат да участват като кандидат или партньор само в едно проектно предложение</w:t>
      </w:r>
      <w:r w:rsidRPr="000D2CEC">
        <w:t>;</w:t>
      </w:r>
    </w:p>
    <w:p w14:paraId="2348C662" w14:textId="68DF7E64" w:rsidR="000D2CEC" w:rsidRPr="004C0C0F" w:rsidRDefault="000D2CEC" w:rsidP="00DD745E">
      <w:pPr>
        <w:pStyle w:val="NormalWeb"/>
        <w:numPr>
          <w:ilvl w:val="0"/>
          <w:numId w:val="40"/>
        </w:numPr>
        <w:spacing w:after="120" w:afterAutospacing="0" w:line="360" w:lineRule="auto"/>
        <w:ind w:left="284" w:hanging="284"/>
        <w:jc w:val="both"/>
      </w:pPr>
      <w:r w:rsidRPr="005B102C">
        <w:rPr>
          <w:b/>
          <w:bCs/>
          <w:lang w:val="bg-BG"/>
        </w:rPr>
        <w:t>ЮЛНЦ</w:t>
      </w:r>
      <w:r w:rsidRPr="005B102C">
        <w:rPr>
          <w:lang w:val="bg-BG"/>
        </w:rPr>
        <w:t xml:space="preserve"> може да участва като кандидат в едно проектно предложение и като партньор в повече проектни предложения само за съответната територия на МИГ. ЮЛНЦ следва</w:t>
      </w:r>
      <w:r w:rsidRPr="00376614">
        <w:t xml:space="preserve">: </w:t>
      </w:r>
    </w:p>
    <w:p w14:paraId="39EF6802" w14:textId="11906981" w:rsidR="000D2CEC" w:rsidRPr="00BE3939" w:rsidRDefault="000D2CEC" w:rsidP="00DD745E">
      <w:pPr>
        <w:pStyle w:val="ListParagraph"/>
        <w:numPr>
          <w:ilvl w:val="0"/>
          <w:numId w:val="40"/>
        </w:numPr>
        <w:spacing w:after="120" w:line="360" w:lineRule="auto"/>
        <w:ind w:left="714" w:hanging="357"/>
        <w:contextualSpacing w:val="0"/>
        <w:jc w:val="both"/>
        <w:rPr>
          <w:sz w:val="24"/>
          <w:szCs w:val="24"/>
          <w:lang w:val="bg-BG"/>
        </w:rPr>
      </w:pPr>
      <w:r w:rsidRPr="00BE3939">
        <w:rPr>
          <w:sz w:val="24"/>
          <w:szCs w:val="24"/>
          <w:lang w:val="bg-BG"/>
        </w:rPr>
        <w:t xml:space="preserve">да са </w:t>
      </w:r>
      <w:r w:rsidRPr="00BE3939">
        <w:rPr>
          <w:b/>
          <w:bCs/>
          <w:sz w:val="24"/>
          <w:szCs w:val="24"/>
          <w:lang w:val="bg-BG"/>
        </w:rPr>
        <w:t>регистрирани</w:t>
      </w:r>
      <w:r w:rsidRPr="00BE3939">
        <w:rPr>
          <w:sz w:val="24"/>
          <w:szCs w:val="24"/>
          <w:lang w:val="bg-BG"/>
        </w:rPr>
        <w:t xml:space="preserve"> по реда на ЗЮЛНЦ като ЮЛНЦ за осъществяване на дейност в обществена полза с </w:t>
      </w:r>
      <w:r w:rsidRPr="00BE3939">
        <w:rPr>
          <w:b/>
          <w:bCs/>
          <w:sz w:val="24"/>
          <w:szCs w:val="24"/>
          <w:lang w:val="bg-BG"/>
        </w:rPr>
        <w:t>цели и предмет на дейност в сферата на образованието и/или работата с уязвими групи</w:t>
      </w:r>
      <w:r w:rsidRPr="00BE3939">
        <w:rPr>
          <w:sz w:val="24"/>
          <w:szCs w:val="24"/>
          <w:lang w:val="bg-BG"/>
        </w:rPr>
        <w:t xml:space="preserve"> и да са </w:t>
      </w:r>
      <w:r w:rsidRPr="00BE3939">
        <w:rPr>
          <w:b/>
          <w:bCs/>
          <w:sz w:val="24"/>
          <w:szCs w:val="24"/>
          <w:lang w:val="bg-BG"/>
        </w:rPr>
        <w:t>действащи и работещи организации за постигане на целите си по предмета им на дейност</w:t>
      </w:r>
      <w:r w:rsidRPr="00BE3939">
        <w:rPr>
          <w:sz w:val="24"/>
          <w:szCs w:val="24"/>
          <w:lang w:val="bg-BG"/>
        </w:rPr>
        <w:t xml:space="preserve"> най-малко </w:t>
      </w:r>
      <w:r w:rsidRPr="00BE3939">
        <w:rPr>
          <w:b/>
          <w:bCs/>
          <w:sz w:val="24"/>
          <w:szCs w:val="24"/>
          <w:lang w:val="bg-BG"/>
        </w:rPr>
        <w:t>2 години преди датата на подаване на проектното предложение по процедурата</w:t>
      </w:r>
      <w:r w:rsidRPr="00BE3939">
        <w:rPr>
          <w:sz w:val="24"/>
          <w:szCs w:val="24"/>
          <w:lang w:val="bg-BG"/>
        </w:rPr>
        <w:t xml:space="preserve">; </w:t>
      </w:r>
    </w:p>
    <w:p w14:paraId="3075D65D" w14:textId="2BB2ACAE" w:rsidR="000D2CEC" w:rsidRPr="00BE3939" w:rsidRDefault="000D2CEC" w:rsidP="00DD745E">
      <w:pPr>
        <w:pStyle w:val="ListParagraph"/>
        <w:numPr>
          <w:ilvl w:val="0"/>
          <w:numId w:val="40"/>
        </w:numPr>
        <w:spacing w:after="120" w:line="360" w:lineRule="auto"/>
        <w:ind w:left="714" w:hanging="357"/>
        <w:contextualSpacing w:val="0"/>
        <w:jc w:val="both"/>
        <w:rPr>
          <w:sz w:val="24"/>
          <w:szCs w:val="24"/>
          <w:lang w:val="bg-BG"/>
        </w:rPr>
      </w:pPr>
      <w:r w:rsidRPr="00BE3939">
        <w:rPr>
          <w:b/>
          <w:bCs/>
          <w:sz w:val="24"/>
          <w:szCs w:val="24"/>
          <w:lang w:val="bg-BG"/>
        </w:rPr>
        <w:t>да имат опит</w:t>
      </w:r>
      <w:r w:rsidRPr="00BE3939">
        <w:rPr>
          <w:sz w:val="24"/>
          <w:szCs w:val="24"/>
          <w:lang w:val="bg-BG"/>
        </w:rPr>
        <w:t xml:space="preserve"> в изпълнение на дейности, сходни или идентични с тези по операцията и/или </w:t>
      </w:r>
      <w:r w:rsidRPr="00BE3939">
        <w:rPr>
          <w:b/>
          <w:bCs/>
          <w:sz w:val="24"/>
          <w:szCs w:val="24"/>
          <w:lang w:val="bg-BG"/>
        </w:rPr>
        <w:t>участие в изпълнението на поне един приключен проект</w:t>
      </w:r>
      <w:r w:rsidRPr="00BE3939">
        <w:rPr>
          <w:sz w:val="24"/>
          <w:szCs w:val="24"/>
          <w:lang w:val="bg-BG"/>
        </w:rPr>
        <w:t xml:space="preserve"> в сферата на образованието и/или работата с уязвими групи </w:t>
      </w:r>
      <w:r w:rsidRPr="00BE3939">
        <w:rPr>
          <w:b/>
          <w:bCs/>
          <w:sz w:val="24"/>
          <w:szCs w:val="24"/>
          <w:lang w:val="bg-BG"/>
        </w:rPr>
        <w:t>преди датата на обявяване на процедурата</w:t>
      </w:r>
      <w:r w:rsidRPr="00BE3939">
        <w:rPr>
          <w:sz w:val="24"/>
          <w:szCs w:val="24"/>
          <w:lang w:val="bg-BG"/>
        </w:rPr>
        <w:t xml:space="preserve">. </w:t>
      </w:r>
    </w:p>
    <w:p w14:paraId="084AE43D" w14:textId="493EC512" w:rsidR="000D2CEC" w:rsidRPr="00BE3939" w:rsidRDefault="00FE1949" w:rsidP="00DD745E">
      <w:pPr>
        <w:pStyle w:val="ListParagraph"/>
        <w:numPr>
          <w:ilvl w:val="0"/>
          <w:numId w:val="40"/>
        </w:numPr>
        <w:spacing w:after="120" w:line="360" w:lineRule="auto"/>
        <w:ind w:left="714" w:hanging="357"/>
        <w:contextualSpacing w:val="0"/>
        <w:jc w:val="both"/>
        <w:rPr>
          <w:sz w:val="24"/>
          <w:szCs w:val="24"/>
          <w:lang w:val="bg-BG"/>
        </w:rPr>
      </w:pPr>
      <w:r w:rsidRPr="00BE3939">
        <w:rPr>
          <w:b/>
          <w:bCs/>
          <w:sz w:val="24"/>
          <w:szCs w:val="24"/>
          <w:lang w:val="bg-BG"/>
        </w:rPr>
        <w:t>м</w:t>
      </w:r>
      <w:r w:rsidR="000D2CEC" w:rsidRPr="00BE3939">
        <w:rPr>
          <w:b/>
          <w:bCs/>
          <w:sz w:val="24"/>
          <w:szCs w:val="24"/>
          <w:lang w:val="bg-BG"/>
        </w:rPr>
        <w:t>ястото на регистрация (седалището и адресът на управление) на всички</w:t>
      </w:r>
      <w:r w:rsidR="000D2CEC" w:rsidRPr="00BE3939">
        <w:rPr>
          <w:sz w:val="24"/>
          <w:szCs w:val="24"/>
          <w:lang w:val="bg-BG"/>
        </w:rPr>
        <w:t xml:space="preserve"> детски градини, училища, общини и ЮЛНЦ в едно проектно предложение </w:t>
      </w:r>
      <w:r w:rsidR="000D2CEC" w:rsidRPr="00BE3939">
        <w:rPr>
          <w:b/>
          <w:bCs/>
          <w:sz w:val="24"/>
          <w:szCs w:val="24"/>
          <w:lang w:val="bg-BG"/>
        </w:rPr>
        <w:t>следва да бъде само на територията на МИГ с одобрена стратегия за ВОМР с мерки за допълващо финансиране от ПО</w:t>
      </w:r>
      <w:r w:rsidR="000D2CEC" w:rsidRPr="00BE3939">
        <w:rPr>
          <w:sz w:val="24"/>
          <w:szCs w:val="24"/>
          <w:lang w:val="bg-BG"/>
        </w:rPr>
        <w:t xml:space="preserve"> и </w:t>
      </w:r>
      <w:r w:rsidR="000D2CEC" w:rsidRPr="00BE3939">
        <w:rPr>
          <w:b/>
          <w:bCs/>
          <w:sz w:val="24"/>
          <w:szCs w:val="24"/>
          <w:lang w:val="bg-BG"/>
        </w:rPr>
        <w:t>това се счита за място на изпълнение на проектното предложение</w:t>
      </w:r>
      <w:r w:rsidR="000D2CEC" w:rsidRPr="00BE3939">
        <w:rPr>
          <w:sz w:val="24"/>
          <w:szCs w:val="24"/>
          <w:lang w:val="bg-BG"/>
        </w:rPr>
        <w:t>. Изискването за седалище и адрес на управление не се прилага по отношение на община: от селските райони, която има седалище в съответния областен град; когато в обхвата на МИГ са включени населените места на общината, без града, център на общината, в строителните му граници; когато в обхвата на стратегията за ВОМР е включена част от територията й.</w:t>
      </w:r>
    </w:p>
    <w:p w14:paraId="40F6420D" w14:textId="77777777" w:rsidR="00A616F1" w:rsidRPr="00316AF7" w:rsidRDefault="00A616F1" w:rsidP="00DD745E">
      <w:pPr>
        <w:pStyle w:val="NormalWeb"/>
        <w:numPr>
          <w:ilvl w:val="0"/>
          <w:numId w:val="40"/>
        </w:numPr>
        <w:spacing w:after="120" w:afterAutospacing="0" w:line="360" w:lineRule="auto"/>
        <w:ind w:left="284" w:hanging="284"/>
        <w:jc w:val="both"/>
        <w:rPr>
          <w:lang w:val="bg-BG"/>
        </w:rPr>
      </w:pPr>
      <w:r w:rsidRPr="00A4552D">
        <w:rPr>
          <w:bCs/>
          <w:lang w:val="bg-BG"/>
        </w:rPr>
        <w:lastRenderedPageBreak/>
        <w:t xml:space="preserve">Потенциалните бенефициенти в рамките на непреките дейности следва задължително да осъществяват </w:t>
      </w:r>
      <w:r w:rsidRPr="00A4552D">
        <w:rPr>
          <w:b/>
          <w:lang w:val="bg-BG"/>
        </w:rPr>
        <w:t xml:space="preserve">ежегоден </w:t>
      </w:r>
      <w:r w:rsidRPr="00C615B5">
        <w:rPr>
          <w:b/>
          <w:lang w:val="bg-BG"/>
        </w:rPr>
        <w:t>мониторинг на о</w:t>
      </w:r>
      <w:r w:rsidRPr="000D2CEC">
        <w:rPr>
          <w:b/>
          <w:lang w:val="bg-BG"/>
        </w:rPr>
        <w:t>бразователните резултати</w:t>
      </w:r>
      <w:r>
        <w:rPr>
          <w:b/>
          <w:lang w:val="bg-BG"/>
        </w:rPr>
        <w:t xml:space="preserve"> на </w:t>
      </w:r>
      <w:r w:rsidRPr="00F67B7A">
        <w:rPr>
          <w:b/>
          <w:bCs/>
          <w:lang w:val="bg-BG"/>
        </w:rPr>
        <w:t xml:space="preserve">децата и учениците и удовлетвореност на участниците </w:t>
      </w:r>
      <w:r w:rsidRPr="00F67B7A">
        <w:rPr>
          <w:lang w:val="bg-BG"/>
        </w:rPr>
        <w:t>в резултат на подкрепата  по</w:t>
      </w:r>
      <w:r w:rsidRPr="00A4552D">
        <w:t xml:space="preserve"> </w:t>
      </w:r>
      <w:r w:rsidRPr="00A4552D">
        <w:rPr>
          <w:lang w:val="bg-BG"/>
        </w:rPr>
        <w:t>процедурата.</w:t>
      </w:r>
      <w:r w:rsidRPr="00A4552D">
        <w:rPr>
          <w:bCs/>
          <w:lang w:val="bg-BG"/>
        </w:rPr>
        <w:t xml:space="preserve"> </w:t>
      </w:r>
      <w:r>
        <w:rPr>
          <w:b/>
          <w:lang w:val="bg-BG"/>
        </w:rPr>
        <w:t xml:space="preserve"> </w:t>
      </w:r>
    </w:p>
    <w:p w14:paraId="4AB8F026" w14:textId="3A56384B" w:rsidR="000D2CEC" w:rsidRDefault="000D2CEC" w:rsidP="00DD745E">
      <w:pPr>
        <w:pStyle w:val="NormalWeb"/>
        <w:numPr>
          <w:ilvl w:val="0"/>
          <w:numId w:val="40"/>
        </w:numPr>
        <w:spacing w:after="120" w:afterAutospacing="0" w:line="360" w:lineRule="auto"/>
        <w:ind w:left="284" w:hanging="284"/>
        <w:jc w:val="both"/>
        <w:rPr>
          <w:lang w:val="bg-BG"/>
        </w:rPr>
      </w:pPr>
      <w:r w:rsidRPr="00C60BDB">
        <w:rPr>
          <w:lang w:val="bg-BG"/>
        </w:rPr>
        <w:t>Всички индикатори за изпълнение и за резултат задължително трябва да бъдат включени във всяко проектно предложение</w:t>
      </w:r>
      <w:r>
        <w:rPr>
          <w:lang w:val="bg-BG"/>
        </w:rPr>
        <w:t>.</w:t>
      </w:r>
    </w:p>
    <w:p w14:paraId="03B1740A" w14:textId="720B8341" w:rsidR="0011105B" w:rsidRPr="004C0C0F" w:rsidRDefault="0011105B" w:rsidP="00DD745E">
      <w:pPr>
        <w:pStyle w:val="NormalWeb"/>
        <w:numPr>
          <w:ilvl w:val="0"/>
          <w:numId w:val="40"/>
        </w:numPr>
        <w:spacing w:after="120" w:afterAutospacing="0" w:line="360" w:lineRule="auto"/>
        <w:ind w:left="284" w:hanging="284"/>
        <w:jc w:val="both"/>
        <w:rPr>
          <w:lang w:val="bg-BG"/>
        </w:rPr>
      </w:pPr>
      <w:r w:rsidRPr="00376614">
        <w:rPr>
          <w:b/>
          <w:bCs/>
          <w:lang w:val="bg-BG"/>
        </w:rPr>
        <w:t>Минимал</w:t>
      </w:r>
      <w:r w:rsidRPr="004C0C0F">
        <w:rPr>
          <w:b/>
          <w:bCs/>
          <w:lang w:val="bg-BG"/>
        </w:rPr>
        <w:t>е</w:t>
      </w:r>
      <w:r w:rsidRPr="000A3F5A">
        <w:rPr>
          <w:b/>
          <w:bCs/>
          <w:lang w:val="bg-BG"/>
        </w:rPr>
        <w:t>н</w:t>
      </w:r>
      <w:r w:rsidRPr="000B5AE9">
        <w:rPr>
          <w:b/>
          <w:bCs/>
          <w:lang w:val="bg-BG"/>
        </w:rPr>
        <w:t xml:space="preserve"> и</w:t>
      </w:r>
      <w:r w:rsidRPr="0011105B">
        <w:rPr>
          <w:b/>
          <w:bCs/>
          <w:lang w:val="bg-BG"/>
        </w:rPr>
        <w:t xml:space="preserve"> </w:t>
      </w:r>
      <w:r w:rsidRPr="000B5AE9">
        <w:rPr>
          <w:b/>
          <w:bCs/>
          <w:lang w:val="bg-BG"/>
        </w:rPr>
        <w:t>м</w:t>
      </w:r>
      <w:r w:rsidRPr="0011105B">
        <w:rPr>
          <w:b/>
          <w:bCs/>
          <w:lang w:val="bg-BG"/>
        </w:rPr>
        <w:t>аксимал</w:t>
      </w:r>
      <w:r w:rsidRPr="000B5AE9">
        <w:rPr>
          <w:b/>
          <w:bCs/>
          <w:lang w:val="bg-BG"/>
        </w:rPr>
        <w:t>е</w:t>
      </w:r>
      <w:r w:rsidRPr="0011105B">
        <w:rPr>
          <w:b/>
          <w:bCs/>
          <w:lang w:val="bg-BG"/>
        </w:rPr>
        <w:t>н размер</w:t>
      </w:r>
      <w:r w:rsidRPr="0011105B">
        <w:rPr>
          <w:lang w:val="bg-BG"/>
        </w:rPr>
        <w:t xml:space="preserve"> </w:t>
      </w:r>
      <w:r w:rsidRPr="00316AF7">
        <w:rPr>
          <w:lang w:val="bg-BG"/>
        </w:rPr>
        <w:t xml:space="preserve">на допустимите разходи </w:t>
      </w:r>
      <w:r w:rsidRPr="00376614">
        <w:rPr>
          <w:b/>
          <w:bCs/>
          <w:lang w:val="bg-BG"/>
        </w:rPr>
        <w:t>за ед</w:t>
      </w:r>
      <w:r w:rsidRPr="004C0C0F">
        <w:rPr>
          <w:b/>
          <w:bCs/>
          <w:lang w:val="bg-BG"/>
        </w:rPr>
        <w:t>н</w:t>
      </w:r>
      <w:r w:rsidRPr="000A3F5A">
        <w:rPr>
          <w:b/>
          <w:bCs/>
          <w:lang w:val="bg-BG"/>
        </w:rPr>
        <w:t>о</w:t>
      </w:r>
      <w:r w:rsidRPr="0011105B">
        <w:rPr>
          <w:b/>
          <w:bCs/>
          <w:lang w:val="bg-BG"/>
        </w:rPr>
        <w:t xml:space="preserve"> проект</w:t>
      </w:r>
      <w:r w:rsidRPr="00316AF7">
        <w:rPr>
          <w:b/>
          <w:bCs/>
          <w:lang w:val="bg-BG"/>
        </w:rPr>
        <w:t>но предложение</w:t>
      </w:r>
      <w:r w:rsidRPr="00376614">
        <w:rPr>
          <w:lang w:val="bg-BG"/>
        </w:rPr>
        <w:t xml:space="preserve"> </w:t>
      </w:r>
      <w:r w:rsidRPr="004C0C0F">
        <w:rPr>
          <w:lang w:val="bg-BG"/>
        </w:rPr>
        <w:t>–</w:t>
      </w:r>
      <w:r w:rsidRPr="000A3F5A">
        <w:rPr>
          <w:lang w:val="bg-BG"/>
        </w:rPr>
        <w:t xml:space="preserve"> </w:t>
      </w:r>
      <w:r w:rsidRPr="000B5AE9">
        <w:rPr>
          <w:lang w:val="bg-BG"/>
        </w:rPr>
        <w:t xml:space="preserve">от </w:t>
      </w:r>
      <w:r w:rsidRPr="00316AF7">
        <w:rPr>
          <w:b/>
          <w:bCs/>
          <w:lang w:val="bg-BG"/>
        </w:rPr>
        <w:t>50 000 лв.</w:t>
      </w:r>
      <w:r w:rsidRPr="00376614">
        <w:rPr>
          <w:lang w:val="bg-BG"/>
        </w:rPr>
        <w:t xml:space="preserve"> до </w:t>
      </w:r>
      <w:r w:rsidRPr="004C0C0F">
        <w:rPr>
          <w:b/>
          <w:bCs/>
          <w:lang w:val="bg-BG"/>
        </w:rPr>
        <w:t>350 000 лв.</w:t>
      </w:r>
      <w:r w:rsidRPr="000A3F5A">
        <w:rPr>
          <w:lang w:val="bg-BG"/>
        </w:rPr>
        <w:t xml:space="preserve"> </w:t>
      </w:r>
      <w:r w:rsidRPr="00316AF7">
        <w:rPr>
          <w:lang w:val="bg-BG"/>
        </w:rPr>
        <w:t>Не се изисква съфинансиране от страна на бенефициентите</w:t>
      </w:r>
      <w:r w:rsidRPr="00376614">
        <w:rPr>
          <w:lang w:val="bg-BG"/>
        </w:rPr>
        <w:t>.</w:t>
      </w:r>
    </w:p>
    <w:p w14:paraId="18BE133C" w14:textId="57CB6430" w:rsidR="000C5FA4" w:rsidRDefault="000C5FA4" w:rsidP="00DD745E">
      <w:pPr>
        <w:pStyle w:val="NormalWeb"/>
        <w:numPr>
          <w:ilvl w:val="0"/>
          <w:numId w:val="40"/>
        </w:numPr>
        <w:spacing w:after="120" w:afterAutospacing="0" w:line="360" w:lineRule="auto"/>
        <w:ind w:left="284" w:hanging="284"/>
        <w:jc w:val="both"/>
        <w:rPr>
          <w:b/>
          <w:lang w:val="bg-BG"/>
        </w:rPr>
      </w:pPr>
      <w:r w:rsidRPr="00316AF7">
        <w:rPr>
          <w:lang w:val="bg-BG"/>
        </w:rPr>
        <w:t>Продължителност</w:t>
      </w:r>
      <w:r>
        <w:rPr>
          <w:b/>
          <w:lang w:val="bg-BG"/>
        </w:rPr>
        <w:t xml:space="preserve"> </w:t>
      </w:r>
      <w:r w:rsidRPr="00316AF7">
        <w:rPr>
          <w:bCs/>
          <w:lang w:val="bg-BG"/>
        </w:rPr>
        <w:t>на проект</w:t>
      </w:r>
      <w:r>
        <w:rPr>
          <w:bCs/>
          <w:lang w:val="bg-BG"/>
        </w:rPr>
        <w:t>ните предложения</w:t>
      </w:r>
      <w:r w:rsidRPr="00316AF7">
        <w:rPr>
          <w:bCs/>
          <w:lang w:val="bg-BG"/>
        </w:rPr>
        <w:t xml:space="preserve"> -</w:t>
      </w:r>
      <w:r>
        <w:rPr>
          <w:b/>
          <w:lang w:val="bg-BG"/>
        </w:rPr>
        <w:t xml:space="preserve"> максимум 36 месеца, но не по-късно от 31.12.2029 г.</w:t>
      </w:r>
    </w:p>
    <w:p w14:paraId="34D79CFE" w14:textId="6D3C2E9B" w:rsidR="000D2CEC" w:rsidRPr="001352DF" w:rsidRDefault="000D2CEC" w:rsidP="00DD745E">
      <w:pPr>
        <w:pStyle w:val="NormalWeb"/>
        <w:numPr>
          <w:ilvl w:val="0"/>
          <w:numId w:val="40"/>
        </w:numPr>
        <w:spacing w:after="120" w:afterAutospacing="0" w:line="360" w:lineRule="auto"/>
        <w:ind w:left="284" w:hanging="284"/>
        <w:jc w:val="both"/>
        <w:rPr>
          <w:b/>
          <w:lang w:val="bg-BG"/>
        </w:rPr>
      </w:pPr>
      <w:r>
        <w:rPr>
          <w:b/>
          <w:lang w:val="bg-BG"/>
        </w:rPr>
        <w:t xml:space="preserve">Три крайни срока за кандидатстване с отделни лотове за всяка МИГ с одобрена </w:t>
      </w:r>
      <w:r w:rsidRPr="001352DF">
        <w:rPr>
          <w:b/>
          <w:lang w:val="bg-BG"/>
        </w:rPr>
        <w:t>СВОМР.</w:t>
      </w:r>
    </w:p>
    <w:p w14:paraId="54ECB787" w14:textId="578F1AB9" w:rsidR="002D09AD" w:rsidRPr="00E878E1" w:rsidRDefault="0090669A" w:rsidP="00DD745E">
      <w:pPr>
        <w:pStyle w:val="NormalWeb"/>
        <w:numPr>
          <w:ilvl w:val="0"/>
          <w:numId w:val="40"/>
        </w:numPr>
        <w:spacing w:after="120" w:afterAutospacing="0" w:line="360" w:lineRule="auto"/>
        <w:ind w:left="284" w:hanging="284"/>
        <w:jc w:val="both"/>
        <w:rPr>
          <w:lang w:val="bg-BG"/>
        </w:rPr>
      </w:pPr>
      <w:r w:rsidRPr="00E878E1">
        <w:rPr>
          <w:bCs/>
          <w:lang w:val="bg-BG"/>
        </w:rPr>
        <w:t>Индикативна дата за обявяване – юни-юли 2025 г. (след оценка и одобрение на СВОМР с финансиране от ЕЗФРСР</w:t>
      </w:r>
      <w:r w:rsidR="007B541E" w:rsidRPr="00E878E1">
        <w:rPr>
          <w:bCs/>
          <w:lang w:val="bg-BG"/>
        </w:rPr>
        <w:t>)</w:t>
      </w:r>
      <w:r w:rsidRPr="00E878E1">
        <w:rPr>
          <w:bCs/>
          <w:lang w:val="bg-BG"/>
        </w:rPr>
        <w:t>.</w:t>
      </w:r>
      <w:r w:rsidR="008A11A8" w:rsidRPr="00E878E1">
        <w:rPr>
          <w:b/>
          <w:bCs/>
          <w:lang w:val="bg-BG"/>
        </w:rPr>
        <w:t xml:space="preserve"> </w:t>
      </w:r>
      <w:bookmarkEnd w:id="6"/>
    </w:p>
    <w:p w14:paraId="7534C869" w14:textId="1D9E6C4F" w:rsidR="002B51D6" w:rsidRDefault="002B51D6" w:rsidP="00DD745E">
      <w:pPr>
        <w:spacing w:after="120" w:line="360" w:lineRule="auto"/>
        <w:jc w:val="both"/>
        <w:rPr>
          <w:sz w:val="24"/>
          <w:szCs w:val="24"/>
          <w:lang w:val="bg-BG"/>
        </w:rPr>
      </w:pPr>
    </w:p>
    <w:sectPr w:rsidR="002B51D6" w:rsidSect="00E45886">
      <w:headerReference w:type="default" r:id="rId9"/>
      <w:footerReference w:type="default" r:id="rId10"/>
      <w:pgSz w:w="11906" w:h="16838"/>
      <w:pgMar w:top="851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2AA8C" w14:textId="77777777" w:rsidR="00EA69A0" w:rsidRDefault="00EA69A0" w:rsidP="002325A3">
      <w:r>
        <w:separator/>
      </w:r>
    </w:p>
  </w:endnote>
  <w:endnote w:type="continuationSeparator" w:id="0">
    <w:p w14:paraId="192BE7AC" w14:textId="77777777" w:rsidR="00EA69A0" w:rsidRDefault="00EA69A0" w:rsidP="00232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falt">
    <w:altName w:val="Malgun Gothic Semilight"/>
    <w:panose1 w:val="00000000000000000000"/>
    <w:charset w:val="86"/>
    <w:family w:val="auto"/>
    <w:notTrueType/>
    <w:pitch w:val="variable"/>
    <w:sig w:usb0="00000000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334336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2C6D686" w14:textId="578F48AA" w:rsidR="00E65870" w:rsidRDefault="00E6587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0F9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120B73D" w14:textId="77777777" w:rsidR="00E65870" w:rsidRDefault="00E658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DE925" w14:textId="77777777" w:rsidR="00EA69A0" w:rsidRDefault="00EA69A0" w:rsidP="002325A3">
      <w:r>
        <w:separator/>
      </w:r>
    </w:p>
  </w:footnote>
  <w:footnote w:type="continuationSeparator" w:id="0">
    <w:p w14:paraId="127BBA6B" w14:textId="77777777" w:rsidR="00EA69A0" w:rsidRDefault="00EA69A0" w:rsidP="002325A3">
      <w:r>
        <w:continuationSeparator/>
      </w:r>
    </w:p>
  </w:footnote>
  <w:footnote w:id="1">
    <w:p w14:paraId="0485FD89" w14:textId="36EA877B" w:rsidR="009A65BB" w:rsidRPr="0072152B" w:rsidRDefault="009A65BB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Подписана от ЦКЗ, УО на ПО, УО на ПРЧР, УО на ПКИП и УО на ПОС</w:t>
      </w:r>
    </w:p>
  </w:footnote>
  <w:footnote w:id="2">
    <w:p w14:paraId="58E2C597" w14:textId="1187EF69" w:rsidR="00372771" w:rsidRPr="00D757EE" w:rsidDel="00C84FC1" w:rsidRDefault="00D757EE" w:rsidP="00D757EE">
      <w:pPr>
        <w:pStyle w:val="FootnoteText"/>
        <w:jc w:val="both"/>
        <w:rPr>
          <w:del w:id="3" w:author="Mariya Stanevska" w:date="2025-01-22T15:29:00Z"/>
          <w:lang w:val="bg-BG"/>
        </w:rPr>
      </w:pPr>
      <w:r>
        <w:rPr>
          <w:lang w:val="bg-BG"/>
        </w:rPr>
        <w:t xml:space="preserve"> </w:t>
      </w:r>
      <w:r w:rsidRPr="00D757EE">
        <w:rPr>
          <w:lang w:val="bg-BG"/>
        </w:rPr>
        <w:t>Процедура за подбор на проектни предложения по реда на чл. 25, ал. 1, т. 1 и Глава трета, Раздел II „Предоставяне на безвъзмездна финансова помощ чрез подбор“ от ЗУСЕФСУ и чл. 2, т. 1 от Постановление № 23 на Министерски съвет от 13.02.2023 г. за определяне на детайлни правила за предоставяне на безвъзмездна финансова помощ по програмите, финансирани от Европейските фондове при споделено управление за програмен период 2021 - 2027 г. (ПМС № 23/2023 г.).</w:t>
      </w:r>
    </w:p>
  </w:footnote>
  <w:footnote w:id="3">
    <w:p w14:paraId="6936D8DA" w14:textId="724415E6" w:rsidR="00F67AFC" w:rsidRPr="00B87A14" w:rsidRDefault="00F67AFC" w:rsidP="00F67AFC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B87A14">
        <w:rPr>
          <w:lang w:val="bg-BG"/>
        </w:rPr>
        <w:t>РЕГЛАМЕНТ (ЕС) 2021/1057 НА ЕВРОПЕЙСКИЯ ПАРЛАМЕНТ И НА СЪВЕТА от 24 юни 2021 година за създаване на Европейския социален фонд плюс (ЕСФ+) и за отмяна на Регламент (ЕС) № 1296/2013</w:t>
      </w:r>
    </w:p>
  </w:footnote>
  <w:footnote w:id="4">
    <w:p w14:paraId="10EF6507" w14:textId="4C0EF1E4" w:rsidR="00844E51" w:rsidRPr="00316AF7" w:rsidRDefault="00844E51" w:rsidP="00316AF7">
      <w:pPr>
        <w:pStyle w:val="FootnoteText"/>
        <w:jc w:val="both"/>
        <w:rPr>
          <w:lang w:val="bg-BG"/>
        </w:rPr>
      </w:pPr>
      <w:r w:rsidRPr="00B87A14">
        <w:rPr>
          <w:rStyle w:val="FootnoteReference"/>
          <w:lang w:val="bg-BG"/>
        </w:rPr>
        <w:footnoteRef/>
      </w:r>
      <w:r w:rsidRPr="00B87A14">
        <w:rPr>
          <w:lang w:val="bg-BG"/>
        </w:rPr>
        <w:t xml:space="preserve"> </w:t>
      </w:r>
      <w:r w:rsidR="00A25965" w:rsidRPr="00B87A14">
        <w:rPr>
          <w:lang w:val="bg-BG"/>
        </w:rPr>
        <w:t>В подкрепа на целевите действия и структурните реформи за борба с детската бедност з</w:t>
      </w:r>
      <w:r w:rsidRPr="00B87A14">
        <w:rPr>
          <w:lang w:val="bg-BG"/>
        </w:rPr>
        <w:t>а изпълнение на Препоръка (ЕС) 2021/1004 на Съвета от 14 юни 2021 г. за създаване на Европейска гаранция за децата</w:t>
      </w:r>
    </w:p>
  </w:footnote>
  <w:footnote w:id="5">
    <w:p w14:paraId="0D0B759B" w14:textId="77777777" w:rsidR="008C1AD0" w:rsidRPr="00E40CFC" w:rsidRDefault="008C1AD0" w:rsidP="008C1AD0">
      <w:pPr>
        <w:pStyle w:val="FootnoteText"/>
        <w:jc w:val="both"/>
        <w:rPr>
          <w:lang w:val="bg-BG"/>
        </w:rPr>
      </w:pPr>
      <w:r w:rsidRPr="00E40CFC">
        <w:rPr>
          <w:rStyle w:val="FootnoteReference"/>
        </w:rPr>
        <w:footnoteRef/>
      </w:r>
      <w:r w:rsidRPr="00E40CFC">
        <w:t xml:space="preserve"> </w:t>
      </w:r>
      <w:r w:rsidRPr="00E40CFC">
        <w:rPr>
          <w:lang w:val="bg-BG"/>
        </w:rPr>
        <w:t>Родител</w:t>
      </w:r>
      <w:r>
        <w:rPr>
          <w:lang w:val="bg-BG"/>
        </w:rPr>
        <w:t>/</w:t>
      </w:r>
      <w:r w:rsidRPr="00E40CFC">
        <w:rPr>
          <w:lang w:val="bg-BG"/>
        </w:rPr>
        <w:t>настойник се има предвид законен представител на детето/ученика до навършване на 18 годишната му възраст като настойници или попечители, както и лица, които се грижат за него и те са със същите права за участие и включване в дейност.</w:t>
      </w:r>
    </w:p>
  </w:footnote>
  <w:footnote w:id="6">
    <w:p w14:paraId="5F484A87" w14:textId="4083F62A" w:rsidR="002B6681" w:rsidRPr="00316AF7" w:rsidRDefault="002B6681" w:rsidP="00316AF7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C25C06">
        <w:rPr>
          <w:lang w:val="bg-BG"/>
        </w:rPr>
        <w:t>Съгласно § 1, т. 5 от Допълнителни разпоредби на ПМС № 23/2023 г. „Партньори на кандидатите за безвъзмездна финансова помощ" са всички физически и юридически лица и техни обединения, които участват съвместно с кандидата в подготовката и/или техническото изпълнение на проекта или на предварително заявени във формуляра за кандидатстване дейности от проекта и разходват средства от безвъзмездната финансова помощ.“</w:t>
      </w:r>
    </w:p>
  </w:footnote>
  <w:footnote w:id="7">
    <w:p w14:paraId="1B76BF23" w14:textId="3444E663" w:rsidR="002B6681" w:rsidRPr="00316AF7" w:rsidRDefault="002B6681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855B23">
        <w:rPr>
          <w:lang w:val="bg-BG"/>
        </w:rPr>
        <w:t>Съгласно чл. 40 от ЗПУО</w:t>
      </w:r>
      <w:r>
        <w:rPr>
          <w:lang w:val="bg-BG"/>
        </w:rPr>
        <w:t>.</w:t>
      </w:r>
    </w:p>
  </w:footnote>
  <w:footnote w:id="8">
    <w:p w14:paraId="5CF6E571" w14:textId="77777777" w:rsidR="000D2CEC" w:rsidRPr="003F25C1" w:rsidRDefault="000D2CEC" w:rsidP="00316AF7">
      <w:pPr>
        <w:pStyle w:val="FootnoteText"/>
        <w:jc w:val="both"/>
        <w:rPr>
          <w:lang w:val="bg-BG"/>
        </w:rPr>
      </w:pPr>
      <w:r w:rsidRPr="003F25C1">
        <w:rPr>
          <w:rStyle w:val="FootnoteReference"/>
          <w:lang w:val="bg-BG"/>
        </w:rPr>
        <w:footnoteRef/>
      </w:r>
      <w:r w:rsidRPr="003F25C1">
        <w:rPr>
          <w:lang w:val="bg-BG"/>
        </w:rPr>
        <w:t xml:space="preserve"> Чл. 345 от Закона за предучилищното и училищното образование и Наредба № 2 от 24 януари 2017</w:t>
      </w:r>
      <w:r>
        <w:rPr>
          <w:lang w:val="bg-BG"/>
        </w:rPr>
        <w:t xml:space="preserve"> </w:t>
      </w:r>
      <w:r w:rsidRPr="003F25C1">
        <w:rPr>
          <w:lang w:val="bg-BG"/>
        </w:rPr>
        <w:t>г. за Регистъра на институциите в системата на предучилищното и училищното образование -</w:t>
      </w:r>
      <w:hyperlink r:id="rId1" w:history="1">
        <w:r w:rsidRPr="00903A67">
          <w:rPr>
            <w:rStyle w:val="Hyperlink"/>
          </w:rPr>
          <w:t>https://ri.mon.bg/home</w:t>
        </w:r>
      </w:hyperlink>
      <w:r>
        <w:t xml:space="preserve"> </w:t>
      </w:r>
      <w:r>
        <w:rPr>
          <w:lang w:val="bg-BG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E43B7" w14:textId="6A45B876" w:rsidR="00E65870" w:rsidRPr="00BD62AB" w:rsidRDefault="00BD62AB" w:rsidP="00BD62AB">
    <w:pPr>
      <w:pStyle w:val="Header"/>
      <w:rPr>
        <w:sz w:val="24"/>
        <w:szCs w:val="24"/>
      </w:rPr>
    </w:pPr>
    <w:r>
      <w:rPr>
        <w:sz w:val="24"/>
        <w:szCs w:val="24"/>
      </w:rPr>
      <w:t xml:space="preserve">     </w:t>
    </w:r>
    <w:r>
      <w:rPr>
        <w:noProof/>
      </w:rPr>
      <w:drawing>
        <wp:inline distT="0" distB="0" distL="0" distR="0" wp14:anchorId="79CE795D" wp14:editId="0112EC1C">
          <wp:extent cx="1665192" cy="405130"/>
          <wp:effectExtent l="0" t="0" r="0" b="0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5691" cy="4149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4"/>
        <w:szCs w:val="24"/>
      </w:rPr>
      <w:t xml:space="preserve">                                                               </w:t>
    </w:r>
    <w:r>
      <w:rPr>
        <w:noProof/>
      </w:rPr>
      <w:drawing>
        <wp:inline distT="0" distB="0" distL="0" distR="0" wp14:anchorId="4DF8A372" wp14:editId="56A32BDF">
          <wp:extent cx="1303849" cy="474948"/>
          <wp:effectExtent l="0" t="0" r="0" b="1905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7480" cy="4762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65870" w:rsidRPr="00356B86">
      <w:rPr>
        <w:rFonts w:ascii="Calibri" w:eastAsia="Calibri" w:hAnsi="Calibri"/>
      </w:rPr>
      <w:tab/>
    </w:r>
    <w:r w:rsidR="00E65870" w:rsidRPr="00356B86">
      <w:rPr>
        <w:rFonts w:ascii="Calibri" w:eastAsia="Calibri" w:hAnsi="Calibri"/>
      </w:rPr>
      <w:tab/>
    </w:r>
  </w:p>
  <w:p w14:paraId="63288318" w14:textId="07F3F5A7" w:rsidR="00E65870" w:rsidRPr="001D5A54" w:rsidRDefault="00E65870" w:rsidP="00B11340">
    <w:pPr>
      <w:tabs>
        <w:tab w:val="left" w:pos="900"/>
        <w:tab w:val="center" w:pos="4536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67616"/>
    <w:multiLevelType w:val="hybridMultilevel"/>
    <w:tmpl w:val="E84C27BA"/>
    <w:lvl w:ilvl="0" w:tplc="08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" w15:restartNumberingAfterBreak="0">
    <w:nsid w:val="090A024E"/>
    <w:multiLevelType w:val="hybridMultilevel"/>
    <w:tmpl w:val="2EA034D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92726"/>
    <w:multiLevelType w:val="hybridMultilevel"/>
    <w:tmpl w:val="2B968B94"/>
    <w:lvl w:ilvl="0" w:tplc="3104F0D8">
      <w:numFmt w:val="bullet"/>
      <w:lvlText w:val="-"/>
      <w:lvlJc w:val="left"/>
      <w:pPr>
        <w:ind w:left="1125" w:hanging="76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60515E"/>
    <w:multiLevelType w:val="hybridMultilevel"/>
    <w:tmpl w:val="517085DA"/>
    <w:lvl w:ilvl="0" w:tplc="7F9A9750">
      <w:start w:val="5"/>
      <w:numFmt w:val="bullet"/>
      <w:lvlText w:val="-"/>
      <w:lvlJc w:val="left"/>
      <w:pPr>
        <w:ind w:left="664" w:hanging="360"/>
      </w:pPr>
      <w:rPr>
        <w:rFonts w:ascii="Times New Roman" w:eastAsia="SimSunfalt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8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0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2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4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6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8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0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24" w:hanging="360"/>
      </w:pPr>
      <w:rPr>
        <w:rFonts w:ascii="Wingdings" w:hAnsi="Wingdings" w:hint="default"/>
      </w:rPr>
    </w:lvl>
  </w:abstractNum>
  <w:abstractNum w:abstractNumId="4" w15:restartNumberingAfterBreak="0">
    <w:nsid w:val="16864904"/>
    <w:multiLevelType w:val="hybridMultilevel"/>
    <w:tmpl w:val="D648488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12CF4"/>
    <w:multiLevelType w:val="hybridMultilevel"/>
    <w:tmpl w:val="B45CD17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A30869"/>
    <w:multiLevelType w:val="hybridMultilevel"/>
    <w:tmpl w:val="C826E62C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A53A27"/>
    <w:multiLevelType w:val="hybridMultilevel"/>
    <w:tmpl w:val="8A1A95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5B6D59"/>
    <w:multiLevelType w:val="hybridMultilevel"/>
    <w:tmpl w:val="4DD8E2C2"/>
    <w:lvl w:ilvl="0" w:tplc="BA6A217E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847D3"/>
    <w:multiLevelType w:val="hybridMultilevel"/>
    <w:tmpl w:val="4CB07056"/>
    <w:lvl w:ilvl="0" w:tplc="77CC45A4">
      <w:start w:val="1"/>
      <w:numFmt w:val="bullet"/>
      <w:lvlText w:val="-"/>
      <w:lvlJc w:val="left"/>
      <w:pPr>
        <w:ind w:left="1637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6222CB"/>
    <w:multiLevelType w:val="hybridMultilevel"/>
    <w:tmpl w:val="0AF6FB8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C7489F"/>
    <w:multiLevelType w:val="hybridMultilevel"/>
    <w:tmpl w:val="5944F60C"/>
    <w:lvl w:ilvl="0" w:tplc="B6F2D96A">
      <w:numFmt w:val="bullet"/>
      <w:lvlText w:val="•"/>
      <w:lvlJc w:val="left"/>
      <w:pPr>
        <w:ind w:left="705" w:hanging="645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28FB517C"/>
    <w:multiLevelType w:val="hybridMultilevel"/>
    <w:tmpl w:val="21F04204"/>
    <w:lvl w:ilvl="0" w:tplc="B9D490D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ACE6DD5"/>
    <w:multiLevelType w:val="hybridMultilevel"/>
    <w:tmpl w:val="CCD6CADC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23142A4"/>
    <w:multiLevelType w:val="hybridMultilevel"/>
    <w:tmpl w:val="C4C2038C"/>
    <w:lvl w:ilvl="0" w:tplc="45148D9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C56C72"/>
    <w:multiLevelType w:val="hybridMultilevel"/>
    <w:tmpl w:val="1DAEE592"/>
    <w:lvl w:ilvl="0" w:tplc="0402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684" w:hanging="360"/>
      </w:pPr>
      <w:rPr>
        <w:rFonts w:ascii="HG Mincho Light J" w:hAnsi="HG Mincho Light J" w:cs="HG Mincho Light J" w:hint="default"/>
      </w:rPr>
    </w:lvl>
    <w:lvl w:ilvl="2" w:tplc="04020005" w:tentative="1">
      <w:start w:val="1"/>
      <w:numFmt w:val="bullet"/>
      <w:lvlText w:val=""/>
      <w:lvlJc w:val="left"/>
      <w:pPr>
        <w:ind w:left="2404" w:hanging="360"/>
      </w:pPr>
      <w:rPr>
        <w:rFonts w:ascii="Calibri" w:hAnsi="Calibri" w:hint="default"/>
      </w:rPr>
    </w:lvl>
    <w:lvl w:ilvl="3" w:tplc="04020001" w:tentative="1">
      <w:start w:val="1"/>
      <w:numFmt w:val="bullet"/>
      <w:lvlText w:val=""/>
      <w:lvlJc w:val="left"/>
      <w:pPr>
        <w:ind w:left="3124" w:hanging="360"/>
      </w:pPr>
      <w:rPr>
        <w:rFonts w:ascii="SimSunfalt" w:hAnsi="SimSunfalt" w:hint="default"/>
      </w:rPr>
    </w:lvl>
    <w:lvl w:ilvl="4" w:tplc="04020003" w:tentative="1">
      <w:start w:val="1"/>
      <w:numFmt w:val="bullet"/>
      <w:lvlText w:val="o"/>
      <w:lvlJc w:val="left"/>
      <w:pPr>
        <w:ind w:left="3844" w:hanging="360"/>
      </w:pPr>
      <w:rPr>
        <w:rFonts w:ascii="HG Mincho Light J" w:hAnsi="HG Mincho Light J" w:cs="HG Mincho Light J" w:hint="default"/>
      </w:rPr>
    </w:lvl>
    <w:lvl w:ilvl="5" w:tplc="04020005" w:tentative="1">
      <w:start w:val="1"/>
      <w:numFmt w:val="bullet"/>
      <w:lvlText w:val=""/>
      <w:lvlJc w:val="left"/>
      <w:pPr>
        <w:ind w:left="4564" w:hanging="360"/>
      </w:pPr>
      <w:rPr>
        <w:rFonts w:ascii="Calibri" w:hAnsi="Calibri" w:hint="default"/>
      </w:rPr>
    </w:lvl>
    <w:lvl w:ilvl="6" w:tplc="04020001" w:tentative="1">
      <w:start w:val="1"/>
      <w:numFmt w:val="bullet"/>
      <w:lvlText w:val=""/>
      <w:lvlJc w:val="left"/>
      <w:pPr>
        <w:ind w:left="5284" w:hanging="360"/>
      </w:pPr>
      <w:rPr>
        <w:rFonts w:ascii="SimSunfalt" w:hAnsi="SimSunfalt" w:hint="default"/>
      </w:rPr>
    </w:lvl>
    <w:lvl w:ilvl="7" w:tplc="04020003" w:tentative="1">
      <w:start w:val="1"/>
      <w:numFmt w:val="bullet"/>
      <w:lvlText w:val="o"/>
      <w:lvlJc w:val="left"/>
      <w:pPr>
        <w:ind w:left="6004" w:hanging="360"/>
      </w:pPr>
      <w:rPr>
        <w:rFonts w:ascii="HG Mincho Light J" w:hAnsi="HG Mincho Light J" w:cs="HG Mincho Light J" w:hint="default"/>
      </w:rPr>
    </w:lvl>
    <w:lvl w:ilvl="8" w:tplc="04020005" w:tentative="1">
      <w:start w:val="1"/>
      <w:numFmt w:val="bullet"/>
      <w:lvlText w:val=""/>
      <w:lvlJc w:val="left"/>
      <w:pPr>
        <w:ind w:left="6724" w:hanging="360"/>
      </w:pPr>
      <w:rPr>
        <w:rFonts w:ascii="Calibri" w:hAnsi="Calibri" w:hint="default"/>
      </w:rPr>
    </w:lvl>
  </w:abstractNum>
  <w:abstractNum w:abstractNumId="16" w15:restartNumberingAfterBreak="0">
    <w:nsid w:val="33BD0766"/>
    <w:multiLevelType w:val="hybridMultilevel"/>
    <w:tmpl w:val="F6D4B124"/>
    <w:lvl w:ilvl="0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44033B7"/>
    <w:multiLevelType w:val="hybridMultilevel"/>
    <w:tmpl w:val="FEDA9A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BC54EC"/>
    <w:multiLevelType w:val="hybridMultilevel"/>
    <w:tmpl w:val="48F8CF3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CE49AC"/>
    <w:multiLevelType w:val="hybridMultilevel"/>
    <w:tmpl w:val="0F5E0A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2D76F4"/>
    <w:multiLevelType w:val="hybridMultilevel"/>
    <w:tmpl w:val="8490EF7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F857CB"/>
    <w:multiLevelType w:val="hybridMultilevel"/>
    <w:tmpl w:val="7F7634E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745578A"/>
    <w:multiLevelType w:val="hybridMultilevel"/>
    <w:tmpl w:val="547C9AFC"/>
    <w:lvl w:ilvl="0" w:tplc="BE147A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7B53218"/>
    <w:multiLevelType w:val="hybridMultilevel"/>
    <w:tmpl w:val="23DE65FE"/>
    <w:lvl w:ilvl="0" w:tplc="0402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4CE07663"/>
    <w:multiLevelType w:val="hybridMultilevel"/>
    <w:tmpl w:val="FC50534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C80AE3"/>
    <w:multiLevelType w:val="hybridMultilevel"/>
    <w:tmpl w:val="7BA61C1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04F8E"/>
    <w:multiLevelType w:val="hybridMultilevel"/>
    <w:tmpl w:val="9AA2BC10"/>
    <w:lvl w:ilvl="0" w:tplc="F2F092B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DE167C"/>
    <w:multiLevelType w:val="hybridMultilevel"/>
    <w:tmpl w:val="BDD2BABC"/>
    <w:lvl w:ilvl="0" w:tplc="B1EE8A28">
      <w:start w:val="2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5651299B"/>
    <w:multiLevelType w:val="hybridMultilevel"/>
    <w:tmpl w:val="E3EA3DE4"/>
    <w:lvl w:ilvl="0" w:tplc="95D0BFF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C62A7C"/>
    <w:multiLevelType w:val="hybridMultilevel"/>
    <w:tmpl w:val="DB2497D0"/>
    <w:lvl w:ilvl="0" w:tplc="8A9AD304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  <w:b/>
        <w:bCs w:val="0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591531AB"/>
    <w:multiLevelType w:val="hybridMultilevel"/>
    <w:tmpl w:val="EE68AD2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063B24"/>
    <w:multiLevelType w:val="hybridMultilevel"/>
    <w:tmpl w:val="738AE5EA"/>
    <w:lvl w:ilvl="0" w:tplc="DC38E9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4E5922"/>
    <w:multiLevelType w:val="hybridMultilevel"/>
    <w:tmpl w:val="74BCAB8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526BB1"/>
    <w:multiLevelType w:val="hybridMultilevel"/>
    <w:tmpl w:val="8C16A726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3E486A"/>
    <w:multiLevelType w:val="hybridMultilevel"/>
    <w:tmpl w:val="B1EADD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D17708"/>
    <w:multiLevelType w:val="hybridMultilevel"/>
    <w:tmpl w:val="7C36CB3C"/>
    <w:lvl w:ilvl="0" w:tplc="456A5CFA">
      <w:start w:val="1"/>
      <w:numFmt w:val="decimal"/>
      <w:lvlText w:val="%1."/>
      <w:lvlJc w:val="left"/>
      <w:pPr>
        <w:ind w:left="6173" w:hanging="360"/>
      </w:pPr>
      <w:rPr>
        <w:rFonts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DD46BC"/>
    <w:multiLevelType w:val="hybridMultilevel"/>
    <w:tmpl w:val="D46CDAD4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11670F"/>
    <w:multiLevelType w:val="hybridMultilevel"/>
    <w:tmpl w:val="0E8C9346"/>
    <w:lvl w:ilvl="0" w:tplc="48E628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3C92979"/>
    <w:multiLevelType w:val="hybridMultilevel"/>
    <w:tmpl w:val="96FE132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B2C06"/>
    <w:multiLevelType w:val="hybridMultilevel"/>
    <w:tmpl w:val="C78AB7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B74853"/>
    <w:multiLevelType w:val="hybridMultilevel"/>
    <w:tmpl w:val="CAF8183A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AB4B3C"/>
    <w:multiLevelType w:val="hybridMultilevel"/>
    <w:tmpl w:val="C46879E2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D3D72EA"/>
    <w:multiLevelType w:val="hybridMultilevel"/>
    <w:tmpl w:val="4AF626AC"/>
    <w:lvl w:ilvl="0" w:tplc="50986A8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0A0DE9"/>
    <w:multiLevelType w:val="hybridMultilevel"/>
    <w:tmpl w:val="A2866DF8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5E0A1B"/>
    <w:multiLevelType w:val="hybridMultilevel"/>
    <w:tmpl w:val="BF56F73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8"/>
  </w:num>
  <w:num w:numId="3">
    <w:abstractNumId w:val="17"/>
  </w:num>
  <w:num w:numId="4">
    <w:abstractNumId w:val="19"/>
  </w:num>
  <w:num w:numId="5">
    <w:abstractNumId w:val="39"/>
  </w:num>
  <w:num w:numId="6">
    <w:abstractNumId w:val="31"/>
  </w:num>
  <w:num w:numId="7">
    <w:abstractNumId w:val="37"/>
  </w:num>
  <w:num w:numId="8">
    <w:abstractNumId w:val="22"/>
  </w:num>
  <w:num w:numId="9">
    <w:abstractNumId w:val="12"/>
  </w:num>
  <w:num w:numId="10">
    <w:abstractNumId w:val="10"/>
  </w:num>
  <w:num w:numId="11">
    <w:abstractNumId w:val="20"/>
  </w:num>
  <w:num w:numId="12">
    <w:abstractNumId w:val="4"/>
  </w:num>
  <w:num w:numId="13">
    <w:abstractNumId w:val="32"/>
  </w:num>
  <w:num w:numId="14">
    <w:abstractNumId w:val="24"/>
  </w:num>
  <w:num w:numId="15">
    <w:abstractNumId w:val="44"/>
  </w:num>
  <w:num w:numId="16">
    <w:abstractNumId w:val="18"/>
  </w:num>
  <w:num w:numId="17">
    <w:abstractNumId w:val="30"/>
  </w:num>
  <w:num w:numId="18">
    <w:abstractNumId w:val="0"/>
  </w:num>
  <w:num w:numId="19">
    <w:abstractNumId w:val="11"/>
  </w:num>
  <w:num w:numId="20">
    <w:abstractNumId w:val="34"/>
  </w:num>
  <w:num w:numId="21">
    <w:abstractNumId w:val="42"/>
  </w:num>
  <w:num w:numId="22">
    <w:abstractNumId w:val="5"/>
  </w:num>
  <w:num w:numId="23">
    <w:abstractNumId w:val="38"/>
  </w:num>
  <w:num w:numId="24">
    <w:abstractNumId w:val="1"/>
  </w:num>
  <w:num w:numId="25">
    <w:abstractNumId w:val="23"/>
  </w:num>
  <w:num w:numId="26">
    <w:abstractNumId w:val="36"/>
  </w:num>
  <w:num w:numId="27">
    <w:abstractNumId w:val="29"/>
  </w:num>
  <w:num w:numId="28">
    <w:abstractNumId w:val="8"/>
  </w:num>
  <w:num w:numId="29">
    <w:abstractNumId w:val="21"/>
  </w:num>
  <w:num w:numId="30">
    <w:abstractNumId w:val="33"/>
  </w:num>
  <w:num w:numId="31">
    <w:abstractNumId w:val="41"/>
  </w:num>
  <w:num w:numId="32">
    <w:abstractNumId w:val="13"/>
  </w:num>
  <w:num w:numId="33">
    <w:abstractNumId w:val="35"/>
  </w:num>
  <w:num w:numId="34">
    <w:abstractNumId w:val="7"/>
  </w:num>
  <w:num w:numId="35">
    <w:abstractNumId w:val="27"/>
  </w:num>
  <w:num w:numId="36">
    <w:abstractNumId w:val="26"/>
  </w:num>
  <w:num w:numId="37">
    <w:abstractNumId w:val="15"/>
  </w:num>
  <w:num w:numId="38">
    <w:abstractNumId w:val="25"/>
  </w:num>
  <w:num w:numId="39">
    <w:abstractNumId w:val="3"/>
  </w:num>
  <w:num w:numId="40">
    <w:abstractNumId w:val="9"/>
  </w:num>
  <w:num w:numId="41">
    <w:abstractNumId w:val="2"/>
  </w:num>
  <w:num w:numId="42">
    <w:abstractNumId w:val="6"/>
  </w:num>
  <w:num w:numId="43">
    <w:abstractNumId w:val="16"/>
  </w:num>
  <w:num w:numId="44">
    <w:abstractNumId w:val="40"/>
  </w:num>
  <w:num w:numId="45">
    <w:abstractNumId w:val="43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iya Stanevska">
    <w15:presenceInfo w15:providerId="None" w15:userId="Mariya Stanevs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2B1"/>
    <w:rsid w:val="00002AE7"/>
    <w:rsid w:val="000042BB"/>
    <w:rsid w:val="00004D60"/>
    <w:rsid w:val="0000589D"/>
    <w:rsid w:val="00006D8E"/>
    <w:rsid w:val="000071A8"/>
    <w:rsid w:val="0001038D"/>
    <w:rsid w:val="000108A9"/>
    <w:rsid w:val="00010D33"/>
    <w:rsid w:val="000112BC"/>
    <w:rsid w:val="000115A9"/>
    <w:rsid w:val="00011DA1"/>
    <w:rsid w:val="000137DD"/>
    <w:rsid w:val="00014D02"/>
    <w:rsid w:val="0001617D"/>
    <w:rsid w:val="00016C0B"/>
    <w:rsid w:val="0001795E"/>
    <w:rsid w:val="00020C62"/>
    <w:rsid w:val="00022501"/>
    <w:rsid w:val="000227C2"/>
    <w:rsid w:val="00023FE8"/>
    <w:rsid w:val="000251A6"/>
    <w:rsid w:val="0003026F"/>
    <w:rsid w:val="00030354"/>
    <w:rsid w:val="00030C1A"/>
    <w:rsid w:val="0003135D"/>
    <w:rsid w:val="00031909"/>
    <w:rsid w:val="00031D4A"/>
    <w:rsid w:val="000335A7"/>
    <w:rsid w:val="000359F3"/>
    <w:rsid w:val="00035B08"/>
    <w:rsid w:val="00035B7B"/>
    <w:rsid w:val="00042AA3"/>
    <w:rsid w:val="0004629F"/>
    <w:rsid w:val="00047961"/>
    <w:rsid w:val="00050091"/>
    <w:rsid w:val="0005088E"/>
    <w:rsid w:val="000523F9"/>
    <w:rsid w:val="000525FB"/>
    <w:rsid w:val="00052675"/>
    <w:rsid w:val="00052C8E"/>
    <w:rsid w:val="00054189"/>
    <w:rsid w:val="0005430E"/>
    <w:rsid w:val="00054751"/>
    <w:rsid w:val="00054C1B"/>
    <w:rsid w:val="000553B8"/>
    <w:rsid w:val="00060DF4"/>
    <w:rsid w:val="000633D0"/>
    <w:rsid w:val="0006554F"/>
    <w:rsid w:val="000661A3"/>
    <w:rsid w:val="000668F2"/>
    <w:rsid w:val="000679B2"/>
    <w:rsid w:val="000707B2"/>
    <w:rsid w:val="00071D4B"/>
    <w:rsid w:val="00071F10"/>
    <w:rsid w:val="000721E5"/>
    <w:rsid w:val="000723F5"/>
    <w:rsid w:val="00072C96"/>
    <w:rsid w:val="0008032B"/>
    <w:rsid w:val="00080DF7"/>
    <w:rsid w:val="00082331"/>
    <w:rsid w:val="00082C37"/>
    <w:rsid w:val="0008363E"/>
    <w:rsid w:val="0008480B"/>
    <w:rsid w:val="000865BB"/>
    <w:rsid w:val="000878F7"/>
    <w:rsid w:val="00087A87"/>
    <w:rsid w:val="00090F75"/>
    <w:rsid w:val="000912F7"/>
    <w:rsid w:val="0009168E"/>
    <w:rsid w:val="00095EFC"/>
    <w:rsid w:val="000A0A89"/>
    <w:rsid w:val="000A109D"/>
    <w:rsid w:val="000A2205"/>
    <w:rsid w:val="000A3659"/>
    <w:rsid w:val="000A3F5A"/>
    <w:rsid w:val="000A473C"/>
    <w:rsid w:val="000A4F8E"/>
    <w:rsid w:val="000A7026"/>
    <w:rsid w:val="000A7070"/>
    <w:rsid w:val="000B03DD"/>
    <w:rsid w:val="000B0751"/>
    <w:rsid w:val="000B0D49"/>
    <w:rsid w:val="000B16CF"/>
    <w:rsid w:val="000B190E"/>
    <w:rsid w:val="000B2439"/>
    <w:rsid w:val="000B4590"/>
    <w:rsid w:val="000B4A2E"/>
    <w:rsid w:val="000B5AE9"/>
    <w:rsid w:val="000B5E53"/>
    <w:rsid w:val="000B77DA"/>
    <w:rsid w:val="000C0417"/>
    <w:rsid w:val="000C2E80"/>
    <w:rsid w:val="000C3D16"/>
    <w:rsid w:val="000C5384"/>
    <w:rsid w:val="000C5FA4"/>
    <w:rsid w:val="000C6005"/>
    <w:rsid w:val="000C63E0"/>
    <w:rsid w:val="000C6D68"/>
    <w:rsid w:val="000C704C"/>
    <w:rsid w:val="000C7431"/>
    <w:rsid w:val="000D043C"/>
    <w:rsid w:val="000D1384"/>
    <w:rsid w:val="000D2CEC"/>
    <w:rsid w:val="000D4ABD"/>
    <w:rsid w:val="000D62F1"/>
    <w:rsid w:val="000D6951"/>
    <w:rsid w:val="000D7E59"/>
    <w:rsid w:val="000E005C"/>
    <w:rsid w:val="000E04D4"/>
    <w:rsid w:val="000E1E29"/>
    <w:rsid w:val="000E4F2C"/>
    <w:rsid w:val="000E51E8"/>
    <w:rsid w:val="000E663F"/>
    <w:rsid w:val="000E72DC"/>
    <w:rsid w:val="000F0539"/>
    <w:rsid w:val="000F0B6E"/>
    <w:rsid w:val="000F24FD"/>
    <w:rsid w:val="000F26EF"/>
    <w:rsid w:val="000F27F1"/>
    <w:rsid w:val="000F30B0"/>
    <w:rsid w:val="000F33C9"/>
    <w:rsid w:val="000F5BE8"/>
    <w:rsid w:val="000F5E3F"/>
    <w:rsid w:val="0010018A"/>
    <w:rsid w:val="00100FA2"/>
    <w:rsid w:val="00101039"/>
    <w:rsid w:val="0010215F"/>
    <w:rsid w:val="0010257B"/>
    <w:rsid w:val="001028C1"/>
    <w:rsid w:val="0010322D"/>
    <w:rsid w:val="00103CE2"/>
    <w:rsid w:val="00106604"/>
    <w:rsid w:val="00110354"/>
    <w:rsid w:val="00110794"/>
    <w:rsid w:val="0011105B"/>
    <w:rsid w:val="0011249E"/>
    <w:rsid w:val="00112875"/>
    <w:rsid w:val="001130E6"/>
    <w:rsid w:val="001147AB"/>
    <w:rsid w:val="0011523D"/>
    <w:rsid w:val="00115B6D"/>
    <w:rsid w:val="00115DA1"/>
    <w:rsid w:val="001163B4"/>
    <w:rsid w:val="00121647"/>
    <w:rsid w:val="001236CF"/>
    <w:rsid w:val="00123E21"/>
    <w:rsid w:val="00126A08"/>
    <w:rsid w:val="001325B1"/>
    <w:rsid w:val="001347CE"/>
    <w:rsid w:val="001352DF"/>
    <w:rsid w:val="00136B3C"/>
    <w:rsid w:val="00143716"/>
    <w:rsid w:val="001444B5"/>
    <w:rsid w:val="001456C9"/>
    <w:rsid w:val="00147F92"/>
    <w:rsid w:val="001500ED"/>
    <w:rsid w:val="00150473"/>
    <w:rsid w:val="001504C4"/>
    <w:rsid w:val="00150AD8"/>
    <w:rsid w:val="00151580"/>
    <w:rsid w:val="00151627"/>
    <w:rsid w:val="00151D7B"/>
    <w:rsid w:val="00153326"/>
    <w:rsid w:val="00153CE4"/>
    <w:rsid w:val="001542DE"/>
    <w:rsid w:val="00155DBF"/>
    <w:rsid w:val="00155F3F"/>
    <w:rsid w:val="001566E8"/>
    <w:rsid w:val="001575D6"/>
    <w:rsid w:val="00157C3B"/>
    <w:rsid w:val="00161998"/>
    <w:rsid w:val="00162957"/>
    <w:rsid w:val="00162D2E"/>
    <w:rsid w:val="00162DE9"/>
    <w:rsid w:val="00166BFC"/>
    <w:rsid w:val="00167B64"/>
    <w:rsid w:val="001716C2"/>
    <w:rsid w:val="00171E37"/>
    <w:rsid w:val="0017617D"/>
    <w:rsid w:val="001802FB"/>
    <w:rsid w:val="00181C2F"/>
    <w:rsid w:val="00181D75"/>
    <w:rsid w:val="0018252F"/>
    <w:rsid w:val="00182659"/>
    <w:rsid w:val="0018598A"/>
    <w:rsid w:val="0018728C"/>
    <w:rsid w:val="00190A83"/>
    <w:rsid w:val="00190B12"/>
    <w:rsid w:val="0019183D"/>
    <w:rsid w:val="00192122"/>
    <w:rsid w:val="00192767"/>
    <w:rsid w:val="00196397"/>
    <w:rsid w:val="00196E28"/>
    <w:rsid w:val="001975AC"/>
    <w:rsid w:val="001978CA"/>
    <w:rsid w:val="001A44AC"/>
    <w:rsid w:val="001A617F"/>
    <w:rsid w:val="001A6D3C"/>
    <w:rsid w:val="001A78FE"/>
    <w:rsid w:val="001A794B"/>
    <w:rsid w:val="001A7E1F"/>
    <w:rsid w:val="001B00B4"/>
    <w:rsid w:val="001B2E66"/>
    <w:rsid w:val="001B38EF"/>
    <w:rsid w:val="001C0E7B"/>
    <w:rsid w:val="001C1590"/>
    <w:rsid w:val="001C1B16"/>
    <w:rsid w:val="001C2008"/>
    <w:rsid w:val="001C355C"/>
    <w:rsid w:val="001C424E"/>
    <w:rsid w:val="001C6FA2"/>
    <w:rsid w:val="001C7279"/>
    <w:rsid w:val="001D3660"/>
    <w:rsid w:val="001D4DDB"/>
    <w:rsid w:val="001D5A54"/>
    <w:rsid w:val="001D6A0E"/>
    <w:rsid w:val="001D79C3"/>
    <w:rsid w:val="001E335D"/>
    <w:rsid w:val="001E3A4A"/>
    <w:rsid w:val="001E54EB"/>
    <w:rsid w:val="001E57BA"/>
    <w:rsid w:val="001E6F66"/>
    <w:rsid w:val="001F26A9"/>
    <w:rsid w:val="001F288B"/>
    <w:rsid w:val="001F3601"/>
    <w:rsid w:val="001F3CA6"/>
    <w:rsid w:val="001F42D2"/>
    <w:rsid w:val="001F57D5"/>
    <w:rsid w:val="001F5818"/>
    <w:rsid w:val="001F6BC9"/>
    <w:rsid w:val="002015DE"/>
    <w:rsid w:val="002028A4"/>
    <w:rsid w:val="002031E2"/>
    <w:rsid w:val="00203400"/>
    <w:rsid w:val="00203574"/>
    <w:rsid w:val="00205B6D"/>
    <w:rsid w:val="00206F6B"/>
    <w:rsid w:val="0021021C"/>
    <w:rsid w:val="00212854"/>
    <w:rsid w:val="002129F6"/>
    <w:rsid w:val="0021417F"/>
    <w:rsid w:val="0021567B"/>
    <w:rsid w:val="0021694C"/>
    <w:rsid w:val="002208AB"/>
    <w:rsid w:val="0022239B"/>
    <w:rsid w:val="00223407"/>
    <w:rsid w:val="00225544"/>
    <w:rsid w:val="0022585B"/>
    <w:rsid w:val="00225E04"/>
    <w:rsid w:val="002261B9"/>
    <w:rsid w:val="002264A7"/>
    <w:rsid w:val="002324FE"/>
    <w:rsid w:val="002325A3"/>
    <w:rsid w:val="00232E0D"/>
    <w:rsid w:val="00233DCE"/>
    <w:rsid w:val="002347A2"/>
    <w:rsid w:val="0023606E"/>
    <w:rsid w:val="002375A3"/>
    <w:rsid w:val="0024030D"/>
    <w:rsid w:val="0024057E"/>
    <w:rsid w:val="002417E5"/>
    <w:rsid w:val="00241F52"/>
    <w:rsid w:val="00242D87"/>
    <w:rsid w:val="00243DE9"/>
    <w:rsid w:val="0024413F"/>
    <w:rsid w:val="002461D9"/>
    <w:rsid w:val="002472B1"/>
    <w:rsid w:val="002477DE"/>
    <w:rsid w:val="00254E5D"/>
    <w:rsid w:val="00255385"/>
    <w:rsid w:val="002556DB"/>
    <w:rsid w:val="00255B31"/>
    <w:rsid w:val="00255C32"/>
    <w:rsid w:val="00257FE7"/>
    <w:rsid w:val="002609EB"/>
    <w:rsid w:val="00260CC3"/>
    <w:rsid w:val="00264FAD"/>
    <w:rsid w:val="002656FF"/>
    <w:rsid w:val="002663F6"/>
    <w:rsid w:val="00272261"/>
    <w:rsid w:val="002730E1"/>
    <w:rsid w:val="002733FF"/>
    <w:rsid w:val="00274268"/>
    <w:rsid w:val="002748E3"/>
    <w:rsid w:val="00276298"/>
    <w:rsid w:val="002773C1"/>
    <w:rsid w:val="0028392F"/>
    <w:rsid w:val="00283CFB"/>
    <w:rsid w:val="0028676A"/>
    <w:rsid w:val="0028796C"/>
    <w:rsid w:val="00290563"/>
    <w:rsid w:val="00291979"/>
    <w:rsid w:val="00291B99"/>
    <w:rsid w:val="00292322"/>
    <w:rsid w:val="00292E2A"/>
    <w:rsid w:val="0029316E"/>
    <w:rsid w:val="002931C2"/>
    <w:rsid w:val="00293995"/>
    <w:rsid w:val="0029608B"/>
    <w:rsid w:val="0029712A"/>
    <w:rsid w:val="002A0A4D"/>
    <w:rsid w:val="002A23D6"/>
    <w:rsid w:val="002B02D1"/>
    <w:rsid w:val="002B131D"/>
    <w:rsid w:val="002B29AA"/>
    <w:rsid w:val="002B4BA9"/>
    <w:rsid w:val="002B51D6"/>
    <w:rsid w:val="002B6681"/>
    <w:rsid w:val="002B69F4"/>
    <w:rsid w:val="002B73DF"/>
    <w:rsid w:val="002C08E5"/>
    <w:rsid w:val="002C1BAE"/>
    <w:rsid w:val="002C2400"/>
    <w:rsid w:val="002C4DA2"/>
    <w:rsid w:val="002C5EC5"/>
    <w:rsid w:val="002C687C"/>
    <w:rsid w:val="002D09AD"/>
    <w:rsid w:val="002D2216"/>
    <w:rsid w:val="002D2B02"/>
    <w:rsid w:val="002D36F5"/>
    <w:rsid w:val="002D38A5"/>
    <w:rsid w:val="002D44F9"/>
    <w:rsid w:val="002D4B6A"/>
    <w:rsid w:val="002D4EBA"/>
    <w:rsid w:val="002D5284"/>
    <w:rsid w:val="002D6DBD"/>
    <w:rsid w:val="002E1130"/>
    <w:rsid w:val="002E16A4"/>
    <w:rsid w:val="002E1B10"/>
    <w:rsid w:val="002E1BEE"/>
    <w:rsid w:val="002E1F8F"/>
    <w:rsid w:val="002E3EDA"/>
    <w:rsid w:val="002E4F9A"/>
    <w:rsid w:val="002E5B53"/>
    <w:rsid w:val="002E636F"/>
    <w:rsid w:val="002F0682"/>
    <w:rsid w:val="002F0A8A"/>
    <w:rsid w:val="002F1AF2"/>
    <w:rsid w:val="002F40D3"/>
    <w:rsid w:val="002F5C65"/>
    <w:rsid w:val="002F7200"/>
    <w:rsid w:val="002F73FF"/>
    <w:rsid w:val="002F768D"/>
    <w:rsid w:val="003015DF"/>
    <w:rsid w:val="00301799"/>
    <w:rsid w:val="00301A19"/>
    <w:rsid w:val="003028E5"/>
    <w:rsid w:val="00305351"/>
    <w:rsid w:val="003056A7"/>
    <w:rsid w:val="00306BA8"/>
    <w:rsid w:val="0031130A"/>
    <w:rsid w:val="00311FEB"/>
    <w:rsid w:val="00314494"/>
    <w:rsid w:val="00314AEA"/>
    <w:rsid w:val="00314E23"/>
    <w:rsid w:val="00315917"/>
    <w:rsid w:val="00315E29"/>
    <w:rsid w:val="00316AF7"/>
    <w:rsid w:val="00321160"/>
    <w:rsid w:val="00321C67"/>
    <w:rsid w:val="00322453"/>
    <w:rsid w:val="003225D6"/>
    <w:rsid w:val="00326EF7"/>
    <w:rsid w:val="00326F10"/>
    <w:rsid w:val="003324D9"/>
    <w:rsid w:val="003359BD"/>
    <w:rsid w:val="0033793A"/>
    <w:rsid w:val="00337A04"/>
    <w:rsid w:val="00341B5B"/>
    <w:rsid w:val="003427C6"/>
    <w:rsid w:val="003429B7"/>
    <w:rsid w:val="003435A8"/>
    <w:rsid w:val="003437D0"/>
    <w:rsid w:val="00343FE1"/>
    <w:rsid w:val="00344FF6"/>
    <w:rsid w:val="003468D1"/>
    <w:rsid w:val="00347928"/>
    <w:rsid w:val="003502A0"/>
    <w:rsid w:val="003522B2"/>
    <w:rsid w:val="00354B1A"/>
    <w:rsid w:val="00355C28"/>
    <w:rsid w:val="00356B86"/>
    <w:rsid w:val="00357998"/>
    <w:rsid w:val="0036020C"/>
    <w:rsid w:val="00360941"/>
    <w:rsid w:val="00361002"/>
    <w:rsid w:val="0036115F"/>
    <w:rsid w:val="00361B15"/>
    <w:rsid w:val="00363DB7"/>
    <w:rsid w:val="00364104"/>
    <w:rsid w:val="0036491C"/>
    <w:rsid w:val="00365331"/>
    <w:rsid w:val="00367741"/>
    <w:rsid w:val="00367CF3"/>
    <w:rsid w:val="00371D3E"/>
    <w:rsid w:val="003725FB"/>
    <w:rsid w:val="00372696"/>
    <w:rsid w:val="00372771"/>
    <w:rsid w:val="00372CBB"/>
    <w:rsid w:val="0037318B"/>
    <w:rsid w:val="003731ED"/>
    <w:rsid w:val="003750DE"/>
    <w:rsid w:val="00375651"/>
    <w:rsid w:val="00375842"/>
    <w:rsid w:val="003759D8"/>
    <w:rsid w:val="00375BA7"/>
    <w:rsid w:val="00376614"/>
    <w:rsid w:val="00381387"/>
    <w:rsid w:val="00384189"/>
    <w:rsid w:val="00384C51"/>
    <w:rsid w:val="00385E80"/>
    <w:rsid w:val="0038666D"/>
    <w:rsid w:val="00391874"/>
    <w:rsid w:val="00392E38"/>
    <w:rsid w:val="00393877"/>
    <w:rsid w:val="00396334"/>
    <w:rsid w:val="003A007D"/>
    <w:rsid w:val="003A0B21"/>
    <w:rsid w:val="003A0F71"/>
    <w:rsid w:val="003A105F"/>
    <w:rsid w:val="003A2408"/>
    <w:rsid w:val="003A34DB"/>
    <w:rsid w:val="003A565D"/>
    <w:rsid w:val="003A6529"/>
    <w:rsid w:val="003B076F"/>
    <w:rsid w:val="003B0D93"/>
    <w:rsid w:val="003B37DA"/>
    <w:rsid w:val="003B5DF0"/>
    <w:rsid w:val="003B7383"/>
    <w:rsid w:val="003C2A90"/>
    <w:rsid w:val="003C7103"/>
    <w:rsid w:val="003D0990"/>
    <w:rsid w:val="003D0D56"/>
    <w:rsid w:val="003D2538"/>
    <w:rsid w:val="003D4C10"/>
    <w:rsid w:val="003D54AF"/>
    <w:rsid w:val="003D562F"/>
    <w:rsid w:val="003D575F"/>
    <w:rsid w:val="003E1A50"/>
    <w:rsid w:val="003E2C40"/>
    <w:rsid w:val="003E467C"/>
    <w:rsid w:val="003E54DB"/>
    <w:rsid w:val="003E67CC"/>
    <w:rsid w:val="003F0683"/>
    <w:rsid w:val="003F767F"/>
    <w:rsid w:val="003F7B68"/>
    <w:rsid w:val="00402992"/>
    <w:rsid w:val="00402A31"/>
    <w:rsid w:val="00403208"/>
    <w:rsid w:val="00403266"/>
    <w:rsid w:val="00407653"/>
    <w:rsid w:val="00407E06"/>
    <w:rsid w:val="0041102F"/>
    <w:rsid w:val="00412F95"/>
    <w:rsid w:val="00413592"/>
    <w:rsid w:val="00414616"/>
    <w:rsid w:val="00414B2F"/>
    <w:rsid w:val="004169FF"/>
    <w:rsid w:val="004216D7"/>
    <w:rsid w:val="00421B88"/>
    <w:rsid w:val="00423319"/>
    <w:rsid w:val="004237DA"/>
    <w:rsid w:val="004239FE"/>
    <w:rsid w:val="00423B20"/>
    <w:rsid w:val="004269FE"/>
    <w:rsid w:val="00427307"/>
    <w:rsid w:val="00431FF0"/>
    <w:rsid w:val="00432213"/>
    <w:rsid w:val="00432F4A"/>
    <w:rsid w:val="00434198"/>
    <w:rsid w:val="004362D7"/>
    <w:rsid w:val="004366EE"/>
    <w:rsid w:val="004368E2"/>
    <w:rsid w:val="00440CB0"/>
    <w:rsid w:val="004416FB"/>
    <w:rsid w:val="004457B5"/>
    <w:rsid w:val="00450A2B"/>
    <w:rsid w:val="0045143F"/>
    <w:rsid w:val="0045340B"/>
    <w:rsid w:val="00453FEE"/>
    <w:rsid w:val="004544E6"/>
    <w:rsid w:val="00454514"/>
    <w:rsid w:val="004545ED"/>
    <w:rsid w:val="00454AFA"/>
    <w:rsid w:val="00454B0B"/>
    <w:rsid w:val="00454D0E"/>
    <w:rsid w:val="00460FCF"/>
    <w:rsid w:val="00460FDD"/>
    <w:rsid w:val="00461CAA"/>
    <w:rsid w:val="0046231E"/>
    <w:rsid w:val="00462848"/>
    <w:rsid w:val="004632C4"/>
    <w:rsid w:val="004655C3"/>
    <w:rsid w:val="00465F71"/>
    <w:rsid w:val="004660C5"/>
    <w:rsid w:val="00466524"/>
    <w:rsid w:val="004703FD"/>
    <w:rsid w:val="004721BF"/>
    <w:rsid w:val="004766A8"/>
    <w:rsid w:val="0047674A"/>
    <w:rsid w:val="00477884"/>
    <w:rsid w:val="0048111C"/>
    <w:rsid w:val="0048334F"/>
    <w:rsid w:val="00483BBE"/>
    <w:rsid w:val="00484D2D"/>
    <w:rsid w:val="004858C0"/>
    <w:rsid w:val="0048699C"/>
    <w:rsid w:val="00492E56"/>
    <w:rsid w:val="004933B2"/>
    <w:rsid w:val="00495187"/>
    <w:rsid w:val="00495ECB"/>
    <w:rsid w:val="004A2187"/>
    <w:rsid w:val="004A253C"/>
    <w:rsid w:val="004A4A74"/>
    <w:rsid w:val="004A4C37"/>
    <w:rsid w:val="004A58E5"/>
    <w:rsid w:val="004B0F54"/>
    <w:rsid w:val="004B29E4"/>
    <w:rsid w:val="004B53B3"/>
    <w:rsid w:val="004B6569"/>
    <w:rsid w:val="004B6EAE"/>
    <w:rsid w:val="004B71BD"/>
    <w:rsid w:val="004C0B16"/>
    <w:rsid w:val="004C0C0F"/>
    <w:rsid w:val="004C2F5C"/>
    <w:rsid w:val="004C3259"/>
    <w:rsid w:val="004C5A58"/>
    <w:rsid w:val="004C5C97"/>
    <w:rsid w:val="004C763F"/>
    <w:rsid w:val="004D0D25"/>
    <w:rsid w:val="004D0E47"/>
    <w:rsid w:val="004D116E"/>
    <w:rsid w:val="004D1CE4"/>
    <w:rsid w:val="004D2228"/>
    <w:rsid w:val="004D2958"/>
    <w:rsid w:val="004D425B"/>
    <w:rsid w:val="004D53CE"/>
    <w:rsid w:val="004D54B8"/>
    <w:rsid w:val="004D66E1"/>
    <w:rsid w:val="004E14E0"/>
    <w:rsid w:val="004E24C6"/>
    <w:rsid w:val="004E4AFD"/>
    <w:rsid w:val="004E6370"/>
    <w:rsid w:val="004E6C74"/>
    <w:rsid w:val="004F0AA2"/>
    <w:rsid w:val="004F14C6"/>
    <w:rsid w:val="004F43AA"/>
    <w:rsid w:val="004F68FE"/>
    <w:rsid w:val="004F6F50"/>
    <w:rsid w:val="004F70BE"/>
    <w:rsid w:val="004F7282"/>
    <w:rsid w:val="005012D5"/>
    <w:rsid w:val="00502714"/>
    <w:rsid w:val="0050352E"/>
    <w:rsid w:val="00504564"/>
    <w:rsid w:val="005053FA"/>
    <w:rsid w:val="00506FBE"/>
    <w:rsid w:val="005101F3"/>
    <w:rsid w:val="00520C7E"/>
    <w:rsid w:val="00521DAC"/>
    <w:rsid w:val="00522565"/>
    <w:rsid w:val="00522CE3"/>
    <w:rsid w:val="0052489F"/>
    <w:rsid w:val="005260E3"/>
    <w:rsid w:val="005278D7"/>
    <w:rsid w:val="005305D0"/>
    <w:rsid w:val="00530A7D"/>
    <w:rsid w:val="00530CCD"/>
    <w:rsid w:val="005321C8"/>
    <w:rsid w:val="00535138"/>
    <w:rsid w:val="00536780"/>
    <w:rsid w:val="0053749E"/>
    <w:rsid w:val="0053781D"/>
    <w:rsid w:val="00540BA1"/>
    <w:rsid w:val="0054148E"/>
    <w:rsid w:val="00541725"/>
    <w:rsid w:val="0054252C"/>
    <w:rsid w:val="00544966"/>
    <w:rsid w:val="0054758B"/>
    <w:rsid w:val="0055003C"/>
    <w:rsid w:val="00550054"/>
    <w:rsid w:val="0055011D"/>
    <w:rsid w:val="005509AE"/>
    <w:rsid w:val="00550E75"/>
    <w:rsid w:val="005537D5"/>
    <w:rsid w:val="005545A7"/>
    <w:rsid w:val="00556773"/>
    <w:rsid w:val="00561CE1"/>
    <w:rsid w:val="00561FDF"/>
    <w:rsid w:val="0056417C"/>
    <w:rsid w:val="005643EC"/>
    <w:rsid w:val="00565076"/>
    <w:rsid w:val="005653B8"/>
    <w:rsid w:val="00566ABF"/>
    <w:rsid w:val="0057093B"/>
    <w:rsid w:val="0057155E"/>
    <w:rsid w:val="00574467"/>
    <w:rsid w:val="0057553D"/>
    <w:rsid w:val="00580F93"/>
    <w:rsid w:val="00583206"/>
    <w:rsid w:val="00583C56"/>
    <w:rsid w:val="00583F20"/>
    <w:rsid w:val="00584D18"/>
    <w:rsid w:val="005909BA"/>
    <w:rsid w:val="0059126A"/>
    <w:rsid w:val="005922A6"/>
    <w:rsid w:val="005933D4"/>
    <w:rsid w:val="0059602A"/>
    <w:rsid w:val="005976E1"/>
    <w:rsid w:val="0059786F"/>
    <w:rsid w:val="005978EC"/>
    <w:rsid w:val="005A14A8"/>
    <w:rsid w:val="005A18DA"/>
    <w:rsid w:val="005A192E"/>
    <w:rsid w:val="005A2249"/>
    <w:rsid w:val="005A4D07"/>
    <w:rsid w:val="005A57F5"/>
    <w:rsid w:val="005A68B2"/>
    <w:rsid w:val="005A6919"/>
    <w:rsid w:val="005A78A8"/>
    <w:rsid w:val="005B102C"/>
    <w:rsid w:val="005B214A"/>
    <w:rsid w:val="005B4AA6"/>
    <w:rsid w:val="005B7309"/>
    <w:rsid w:val="005C1A7B"/>
    <w:rsid w:val="005C4055"/>
    <w:rsid w:val="005C4B44"/>
    <w:rsid w:val="005C509F"/>
    <w:rsid w:val="005C60AB"/>
    <w:rsid w:val="005C79DC"/>
    <w:rsid w:val="005D0868"/>
    <w:rsid w:val="005D08FF"/>
    <w:rsid w:val="005D0EAA"/>
    <w:rsid w:val="005D1B60"/>
    <w:rsid w:val="005D2F04"/>
    <w:rsid w:val="005D4787"/>
    <w:rsid w:val="005D48AE"/>
    <w:rsid w:val="005D5D0D"/>
    <w:rsid w:val="005D621C"/>
    <w:rsid w:val="005E087B"/>
    <w:rsid w:val="005E2041"/>
    <w:rsid w:val="005E2266"/>
    <w:rsid w:val="005E7D9B"/>
    <w:rsid w:val="005F088F"/>
    <w:rsid w:val="005F0DCF"/>
    <w:rsid w:val="005F2844"/>
    <w:rsid w:val="005F2E45"/>
    <w:rsid w:val="005F33F1"/>
    <w:rsid w:val="005F4561"/>
    <w:rsid w:val="005F4F28"/>
    <w:rsid w:val="005F6BE9"/>
    <w:rsid w:val="005F7AA7"/>
    <w:rsid w:val="00602282"/>
    <w:rsid w:val="00602DA6"/>
    <w:rsid w:val="00603F2B"/>
    <w:rsid w:val="0060482D"/>
    <w:rsid w:val="0060539E"/>
    <w:rsid w:val="00605455"/>
    <w:rsid w:val="006055D3"/>
    <w:rsid w:val="0060612D"/>
    <w:rsid w:val="00607A5D"/>
    <w:rsid w:val="0061152E"/>
    <w:rsid w:val="0061194D"/>
    <w:rsid w:val="00611A1D"/>
    <w:rsid w:val="006126B7"/>
    <w:rsid w:val="00613E8A"/>
    <w:rsid w:val="006147D6"/>
    <w:rsid w:val="006154E2"/>
    <w:rsid w:val="00615A92"/>
    <w:rsid w:val="00615EFB"/>
    <w:rsid w:val="006161D4"/>
    <w:rsid w:val="006162F4"/>
    <w:rsid w:val="006213B1"/>
    <w:rsid w:val="00621A8E"/>
    <w:rsid w:val="00621D42"/>
    <w:rsid w:val="00622031"/>
    <w:rsid w:val="006220B4"/>
    <w:rsid w:val="006230C6"/>
    <w:rsid w:val="006235C9"/>
    <w:rsid w:val="006249A3"/>
    <w:rsid w:val="006253C9"/>
    <w:rsid w:val="00625C22"/>
    <w:rsid w:val="00625D45"/>
    <w:rsid w:val="00627655"/>
    <w:rsid w:val="0063166B"/>
    <w:rsid w:val="006317D6"/>
    <w:rsid w:val="006323D2"/>
    <w:rsid w:val="00632534"/>
    <w:rsid w:val="00632711"/>
    <w:rsid w:val="00633742"/>
    <w:rsid w:val="006337E9"/>
    <w:rsid w:val="00633C38"/>
    <w:rsid w:val="00634AF9"/>
    <w:rsid w:val="0063507F"/>
    <w:rsid w:val="00635EE5"/>
    <w:rsid w:val="006361AA"/>
    <w:rsid w:val="00636AB7"/>
    <w:rsid w:val="00637DE2"/>
    <w:rsid w:val="0064133E"/>
    <w:rsid w:val="0064359E"/>
    <w:rsid w:val="0064363C"/>
    <w:rsid w:val="0064467D"/>
    <w:rsid w:val="00646C40"/>
    <w:rsid w:val="00647803"/>
    <w:rsid w:val="00650758"/>
    <w:rsid w:val="006519D7"/>
    <w:rsid w:val="006526BB"/>
    <w:rsid w:val="006530D4"/>
    <w:rsid w:val="006547D6"/>
    <w:rsid w:val="00656265"/>
    <w:rsid w:val="006606F0"/>
    <w:rsid w:val="00660FAB"/>
    <w:rsid w:val="00662557"/>
    <w:rsid w:val="0066294A"/>
    <w:rsid w:val="00662A36"/>
    <w:rsid w:val="0066389B"/>
    <w:rsid w:val="00664526"/>
    <w:rsid w:val="00665FEC"/>
    <w:rsid w:val="00667231"/>
    <w:rsid w:val="0067035F"/>
    <w:rsid w:val="00670845"/>
    <w:rsid w:val="00670F54"/>
    <w:rsid w:val="00671178"/>
    <w:rsid w:val="00671989"/>
    <w:rsid w:val="00671FAE"/>
    <w:rsid w:val="00672DE5"/>
    <w:rsid w:val="0067367A"/>
    <w:rsid w:val="00674DE1"/>
    <w:rsid w:val="00675C85"/>
    <w:rsid w:val="0067776D"/>
    <w:rsid w:val="0068051D"/>
    <w:rsid w:val="006846EF"/>
    <w:rsid w:val="006847C7"/>
    <w:rsid w:val="00686B58"/>
    <w:rsid w:val="00690EE3"/>
    <w:rsid w:val="00691100"/>
    <w:rsid w:val="0069221C"/>
    <w:rsid w:val="006925FF"/>
    <w:rsid w:val="00693F2F"/>
    <w:rsid w:val="006956E5"/>
    <w:rsid w:val="006958D1"/>
    <w:rsid w:val="00695FC9"/>
    <w:rsid w:val="00696A1A"/>
    <w:rsid w:val="00696F20"/>
    <w:rsid w:val="006A23A0"/>
    <w:rsid w:val="006A2DB8"/>
    <w:rsid w:val="006A410C"/>
    <w:rsid w:val="006A48ED"/>
    <w:rsid w:val="006A523A"/>
    <w:rsid w:val="006A65CE"/>
    <w:rsid w:val="006A6DC8"/>
    <w:rsid w:val="006A70FC"/>
    <w:rsid w:val="006A74A3"/>
    <w:rsid w:val="006B0062"/>
    <w:rsid w:val="006B1BB8"/>
    <w:rsid w:val="006B29CC"/>
    <w:rsid w:val="006B2CE4"/>
    <w:rsid w:val="006B36BE"/>
    <w:rsid w:val="006B36D9"/>
    <w:rsid w:val="006B380B"/>
    <w:rsid w:val="006B4601"/>
    <w:rsid w:val="006B46A0"/>
    <w:rsid w:val="006B67DC"/>
    <w:rsid w:val="006B6C61"/>
    <w:rsid w:val="006B751B"/>
    <w:rsid w:val="006B7C14"/>
    <w:rsid w:val="006C19F0"/>
    <w:rsid w:val="006C239F"/>
    <w:rsid w:val="006C25E3"/>
    <w:rsid w:val="006C2946"/>
    <w:rsid w:val="006C6AC9"/>
    <w:rsid w:val="006C709B"/>
    <w:rsid w:val="006C7653"/>
    <w:rsid w:val="006C7DD0"/>
    <w:rsid w:val="006D09A3"/>
    <w:rsid w:val="006D2413"/>
    <w:rsid w:val="006D2BD9"/>
    <w:rsid w:val="006D3B1F"/>
    <w:rsid w:val="006D499F"/>
    <w:rsid w:val="006D4E2D"/>
    <w:rsid w:val="006D5F4A"/>
    <w:rsid w:val="006D6688"/>
    <w:rsid w:val="006E00D2"/>
    <w:rsid w:val="006E1C63"/>
    <w:rsid w:val="006E1E1E"/>
    <w:rsid w:val="006E2538"/>
    <w:rsid w:val="006E2714"/>
    <w:rsid w:val="006E28EF"/>
    <w:rsid w:val="006E41C5"/>
    <w:rsid w:val="006F0404"/>
    <w:rsid w:val="006F04FF"/>
    <w:rsid w:val="006F1FF2"/>
    <w:rsid w:val="006F344C"/>
    <w:rsid w:val="006F4028"/>
    <w:rsid w:val="006F5DBD"/>
    <w:rsid w:val="006F651E"/>
    <w:rsid w:val="0070096F"/>
    <w:rsid w:val="007057A9"/>
    <w:rsid w:val="0070687B"/>
    <w:rsid w:val="00713F04"/>
    <w:rsid w:val="00714675"/>
    <w:rsid w:val="007148BB"/>
    <w:rsid w:val="00715494"/>
    <w:rsid w:val="007161BB"/>
    <w:rsid w:val="0071677D"/>
    <w:rsid w:val="0072152B"/>
    <w:rsid w:val="0072535F"/>
    <w:rsid w:val="00725809"/>
    <w:rsid w:val="00725C45"/>
    <w:rsid w:val="00726F9C"/>
    <w:rsid w:val="0073035B"/>
    <w:rsid w:val="0073038A"/>
    <w:rsid w:val="00730952"/>
    <w:rsid w:val="007319B7"/>
    <w:rsid w:val="00734ADD"/>
    <w:rsid w:val="007360C9"/>
    <w:rsid w:val="00736BAF"/>
    <w:rsid w:val="007373AF"/>
    <w:rsid w:val="00737A01"/>
    <w:rsid w:val="00741F20"/>
    <w:rsid w:val="00745ECD"/>
    <w:rsid w:val="00746AFB"/>
    <w:rsid w:val="00747FE1"/>
    <w:rsid w:val="00752519"/>
    <w:rsid w:val="00753B22"/>
    <w:rsid w:val="00753EA8"/>
    <w:rsid w:val="00754877"/>
    <w:rsid w:val="007568D4"/>
    <w:rsid w:val="007572E5"/>
    <w:rsid w:val="007607AB"/>
    <w:rsid w:val="007615E2"/>
    <w:rsid w:val="007647FF"/>
    <w:rsid w:val="00765130"/>
    <w:rsid w:val="007663D7"/>
    <w:rsid w:val="00766628"/>
    <w:rsid w:val="007672BA"/>
    <w:rsid w:val="00770728"/>
    <w:rsid w:val="00770E5F"/>
    <w:rsid w:val="007713BA"/>
    <w:rsid w:val="00771850"/>
    <w:rsid w:val="0077226F"/>
    <w:rsid w:val="00772AED"/>
    <w:rsid w:val="00772C47"/>
    <w:rsid w:val="0077577B"/>
    <w:rsid w:val="00777A8E"/>
    <w:rsid w:val="0078068D"/>
    <w:rsid w:val="0078096F"/>
    <w:rsid w:val="00781439"/>
    <w:rsid w:val="00782CF2"/>
    <w:rsid w:val="00782F20"/>
    <w:rsid w:val="007845EB"/>
    <w:rsid w:val="00785212"/>
    <w:rsid w:val="0078546F"/>
    <w:rsid w:val="00786039"/>
    <w:rsid w:val="007863D5"/>
    <w:rsid w:val="007872DE"/>
    <w:rsid w:val="00787D70"/>
    <w:rsid w:val="0079425D"/>
    <w:rsid w:val="00795400"/>
    <w:rsid w:val="007969F4"/>
    <w:rsid w:val="0079755F"/>
    <w:rsid w:val="00797CA6"/>
    <w:rsid w:val="007A1109"/>
    <w:rsid w:val="007A2EFB"/>
    <w:rsid w:val="007A3603"/>
    <w:rsid w:val="007A4804"/>
    <w:rsid w:val="007B2AC7"/>
    <w:rsid w:val="007B3795"/>
    <w:rsid w:val="007B3DEC"/>
    <w:rsid w:val="007B3F79"/>
    <w:rsid w:val="007B541E"/>
    <w:rsid w:val="007B593A"/>
    <w:rsid w:val="007C05C8"/>
    <w:rsid w:val="007C060D"/>
    <w:rsid w:val="007C1FFC"/>
    <w:rsid w:val="007C3201"/>
    <w:rsid w:val="007C4C80"/>
    <w:rsid w:val="007C74B6"/>
    <w:rsid w:val="007D15AC"/>
    <w:rsid w:val="007D15F5"/>
    <w:rsid w:val="007D3237"/>
    <w:rsid w:val="007D385D"/>
    <w:rsid w:val="007D3C96"/>
    <w:rsid w:val="007D79D6"/>
    <w:rsid w:val="007E0F71"/>
    <w:rsid w:val="007E19E8"/>
    <w:rsid w:val="007E3619"/>
    <w:rsid w:val="007E40FE"/>
    <w:rsid w:val="007E5728"/>
    <w:rsid w:val="007E670A"/>
    <w:rsid w:val="007E6BAF"/>
    <w:rsid w:val="007E73B7"/>
    <w:rsid w:val="007F182D"/>
    <w:rsid w:val="007F30D1"/>
    <w:rsid w:val="007F443D"/>
    <w:rsid w:val="007F5DBD"/>
    <w:rsid w:val="007F654F"/>
    <w:rsid w:val="007F7043"/>
    <w:rsid w:val="0080100A"/>
    <w:rsid w:val="008014A3"/>
    <w:rsid w:val="008015BB"/>
    <w:rsid w:val="008057F6"/>
    <w:rsid w:val="0080654B"/>
    <w:rsid w:val="008077EB"/>
    <w:rsid w:val="00807854"/>
    <w:rsid w:val="00810968"/>
    <w:rsid w:val="00811E6D"/>
    <w:rsid w:val="0081368C"/>
    <w:rsid w:val="00817D73"/>
    <w:rsid w:val="008213A4"/>
    <w:rsid w:val="00823D43"/>
    <w:rsid w:val="008242CF"/>
    <w:rsid w:val="00832B19"/>
    <w:rsid w:val="008352D7"/>
    <w:rsid w:val="00835891"/>
    <w:rsid w:val="00835EE4"/>
    <w:rsid w:val="00836790"/>
    <w:rsid w:val="0084022F"/>
    <w:rsid w:val="00840447"/>
    <w:rsid w:val="00842DA6"/>
    <w:rsid w:val="00843742"/>
    <w:rsid w:val="00843892"/>
    <w:rsid w:val="00844E51"/>
    <w:rsid w:val="00846743"/>
    <w:rsid w:val="00846D71"/>
    <w:rsid w:val="00850437"/>
    <w:rsid w:val="00850B73"/>
    <w:rsid w:val="00852957"/>
    <w:rsid w:val="00852F4E"/>
    <w:rsid w:val="0085313A"/>
    <w:rsid w:val="0085489C"/>
    <w:rsid w:val="008553E4"/>
    <w:rsid w:val="00856E42"/>
    <w:rsid w:val="00857228"/>
    <w:rsid w:val="008604AE"/>
    <w:rsid w:val="008655CF"/>
    <w:rsid w:val="00865A3D"/>
    <w:rsid w:val="008700BA"/>
    <w:rsid w:val="008709C1"/>
    <w:rsid w:val="008754E3"/>
    <w:rsid w:val="00876B99"/>
    <w:rsid w:val="00876FAE"/>
    <w:rsid w:val="008771B6"/>
    <w:rsid w:val="0087745C"/>
    <w:rsid w:val="00877DCD"/>
    <w:rsid w:val="00881A2A"/>
    <w:rsid w:val="008830F6"/>
    <w:rsid w:val="00884CFB"/>
    <w:rsid w:val="008861C2"/>
    <w:rsid w:val="0088688B"/>
    <w:rsid w:val="00886AA0"/>
    <w:rsid w:val="00886D98"/>
    <w:rsid w:val="008873D7"/>
    <w:rsid w:val="008914DF"/>
    <w:rsid w:val="00892C0F"/>
    <w:rsid w:val="0089311D"/>
    <w:rsid w:val="008946B3"/>
    <w:rsid w:val="00897548"/>
    <w:rsid w:val="008A11A8"/>
    <w:rsid w:val="008A24B3"/>
    <w:rsid w:val="008A393F"/>
    <w:rsid w:val="008A4125"/>
    <w:rsid w:val="008A45CF"/>
    <w:rsid w:val="008A4FBB"/>
    <w:rsid w:val="008A570F"/>
    <w:rsid w:val="008A5A60"/>
    <w:rsid w:val="008B152E"/>
    <w:rsid w:val="008B3D22"/>
    <w:rsid w:val="008B4BDC"/>
    <w:rsid w:val="008B6980"/>
    <w:rsid w:val="008B6F96"/>
    <w:rsid w:val="008C005A"/>
    <w:rsid w:val="008C1AD0"/>
    <w:rsid w:val="008C25C6"/>
    <w:rsid w:val="008C4294"/>
    <w:rsid w:val="008C468C"/>
    <w:rsid w:val="008C468E"/>
    <w:rsid w:val="008C4846"/>
    <w:rsid w:val="008C4BB6"/>
    <w:rsid w:val="008C593F"/>
    <w:rsid w:val="008C620A"/>
    <w:rsid w:val="008C6C64"/>
    <w:rsid w:val="008C6E0A"/>
    <w:rsid w:val="008D00DB"/>
    <w:rsid w:val="008D0236"/>
    <w:rsid w:val="008D0AFF"/>
    <w:rsid w:val="008D0FF7"/>
    <w:rsid w:val="008D3EF3"/>
    <w:rsid w:val="008D566B"/>
    <w:rsid w:val="008D7A48"/>
    <w:rsid w:val="008E1275"/>
    <w:rsid w:val="008E16B8"/>
    <w:rsid w:val="008E19A1"/>
    <w:rsid w:val="008E7956"/>
    <w:rsid w:val="008F04B7"/>
    <w:rsid w:val="008F0B20"/>
    <w:rsid w:val="008F1430"/>
    <w:rsid w:val="008F223C"/>
    <w:rsid w:val="008F359D"/>
    <w:rsid w:val="008F3B95"/>
    <w:rsid w:val="008F521F"/>
    <w:rsid w:val="008F6ECA"/>
    <w:rsid w:val="008F6F57"/>
    <w:rsid w:val="00901F98"/>
    <w:rsid w:val="0090328B"/>
    <w:rsid w:val="0090669A"/>
    <w:rsid w:val="00907546"/>
    <w:rsid w:val="00913758"/>
    <w:rsid w:val="009142D4"/>
    <w:rsid w:val="009145B2"/>
    <w:rsid w:val="00914858"/>
    <w:rsid w:val="009162D1"/>
    <w:rsid w:val="00916B5A"/>
    <w:rsid w:val="00916BC8"/>
    <w:rsid w:val="00917B9C"/>
    <w:rsid w:val="00917E20"/>
    <w:rsid w:val="009233DB"/>
    <w:rsid w:val="0092439F"/>
    <w:rsid w:val="00924566"/>
    <w:rsid w:val="00925328"/>
    <w:rsid w:val="009256D6"/>
    <w:rsid w:val="00926A2C"/>
    <w:rsid w:val="0093217D"/>
    <w:rsid w:val="009327F2"/>
    <w:rsid w:val="00935C48"/>
    <w:rsid w:val="00935EDA"/>
    <w:rsid w:val="00936859"/>
    <w:rsid w:val="00936D86"/>
    <w:rsid w:val="009423DB"/>
    <w:rsid w:val="00942904"/>
    <w:rsid w:val="0094330B"/>
    <w:rsid w:val="00943ACA"/>
    <w:rsid w:val="00943C4A"/>
    <w:rsid w:val="00944674"/>
    <w:rsid w:val="00945052"/>
    <w:rsid w:val="00945C73"/>
    <w:rsid w:val="00946B27"/>
    <w:rsid w:val="009513A7"/>
    <w:rsid w:val="00951780"/>
    <w:rsid w:val="009527FF"/>
    <w:rsid w:val="00952A6C"/>
    <w:rsid w:val="00953C5E"/>
    <w:rsid w:val="0095407B"/>
    <w:rsid w:val="00954ABD"/>
    <w:rsid w:val="00955657"/>
    <w:rsid w:val="009558DF"/>
    <w:rsid w:val="00957A2E"/>
    <w:rsid w:val="00960F3B"/>
    <w:rsid w:val="009614A6"/>
    <w:rsid w:val="009626BD"/>
    <w:rsid w:val="00962EBA"/>
    <w:rsid w:val="0096327A"/>
    <w:rsid w:val="009634D2"/>
    <w:rsid w:val="00964761"/>
    <w:rsid w:val="009657AA"/>
    <w:rsid w:val="0097056D"/>
    <w:rsid w:val="009708AE"/>
    <w:rsid w:val="00973B85"/>
    <w:rsid w:val="00973C60"/>
    <w:rsid w:val="0097439C"/>
    <w:rsid w:val="00974D60"/>
    <w:rsid w:val="00977FBF"/>
    <w:rsid w:val="00980F73"/>
    <w:rsid w:val="00982C51"/>
    <w:rsid w:val="00984536"/>
    <w:rsid w:val="00984C75"/>
    <w:rsid w:val="00986D66"/>
    <w:rsid w:val="009900E1"/>
    <w:rsid w:val="00990BDC"/>
    <w:rsid w:val="00991529"/>
    <w:rsid w:val="009924EF"/>
    <w:rsid w:val="00992AB9"/>
    <w:rsid w:val="009936AB"/>
    <w:rsid w:val="0099471E"/>
    <w:rsid w:val="00994C26"/>
    <w:rsid w:val="009955E7"/>
    <w:rsid w:val="00996003"/>
    <w:rsid w:val="009960EC"/>
    <w:rsid w:val="00996175"/>
    <w:rsid w:val="009A2BBF"/>
    <w:rsid w:val="009A5A4D"/>
    <w:rsid w:val="009A5C4E"/>
    <w:rsid w:val="009A632F"/>
    <w:rsid w:val="009A65BB"/>
    <w:rsid w:val="009A6DF5"/>
    <w:rsid w:val="009A739B"/>
    <w:rsid w:val="009B16E6"/>
    <w:rsid w:val="009B39A3"/>
    <w:rsid w:val="009B3D61"/>
    <w:rsid w:val="009B6C9D"/>
    <w:rsid w:val="009C0972"/>
    <w:rsid w:val="009C2EE5"/>
    <w:rsid w:val="009C48B7"/>
    <w:rsid w:val="009C5E6D"/>
    <w:rsid w:val="009C5F9E"/>
    <w:rsid w:val="009C76B2"/>
    <w:rsid w:val="009D0CCB"/>
    <w:rsid w:val="009D17BB"/>
    <w:rsid w:val="009D1D87"/>
    <w:rsid w:val="009D4AB9"/>
    <w:rsid w:val="009D4F2E"/>
    <w:rsid w:val="009D669D"/>
    <w:rsid w:val="009D6B0C"/>
    <w:rsid w:val="009E08B9"/>
    <w:rsid w:val="009E310F"/>
    <w:rsid w:val="009E31F4"/>
    <w:rsid w:val="009E436F"/>
    <w:rsid w:val="009E47C0"/>
    <w:rsid w:val="009E4B1A"/>
    <w:rsid w:val="009E5B12"/>
    <w:rsid w:val="009F05DA"/>
    <w:rsid w:val="009F0B9D"/>
    <w:rsid w:val="009F197F"/>
    <w:rsid w:val="009F27D4"/>
    <w:rsid w:val="009F3887"/>
    <w:rsid w:val="009F4529"/>
    <w:rsid w:val="009F4BD0"/>
    <w:rsid w:val="009F60FD"/>
    <w:rsid w:val="009F6289"/>
    <w:rsid w:val="00A025E9"/>
    <w:rsid w:val="00A02C32"/>
    <w:rsid w:val="00A033D9"/>
    <w:rsid w:val="00A03EFD"/>
    <w:rsid w:val="00A06359"/>
    <w:rsid w:val="00A108BA"/>
    <w:rsid w:val="00A11C36"/>
    <w:rsid w:val="00A11FD1"/>
    <w:rsid w:val="00A149A5"/>
    <w:rsid w:val="00A14F47"/>
    <w:rsid w:val="00A15A11"/>
    <w:rsid w:val="00A15CD3"/>
    <w:rsid w:val="00A16561"/>
    <w:rsid w:val="00A17C6B"/>
    <w:rsid w:val="00A22AA9"/>
    <w:rsid w:val="00A25965"/>
    <w:rsid w:val="00A26103"/>
    <w:rsid w:val="00A26A2C"/>
    <w:rsid w:val="00A272C8"/>
    <w:rsid w:val="00A3098B"/>
    <w:rsid w:val="00A3179B"/>
    <w:rsid w:val="00A3555C"/>
    <w:rsid w:val="00A37647"/>
    <w:rsid w:val="00A41A22"/>
    <w:rsid w:val="00A42434"/>
    <w:rsid w:val="00A43549"/>
    <w:rsid w:val="00A44DA5"/>
    <w:rsid w:val="00A46936"/>
    <w:rsid w:val="00A46BAC"/>
    <w:rsid w:val="00A46F41"/>
    <w:rsid w:val="00A50696"/>
    <w:rsid w:val="00A533F7"/>
    <w:rsid w:val="00A53820"/>
    <w:rsid w:val="00A53A94"/>
    <w:rsid w:val="00A54F03"/>
    <w:rsid w:val="00A60979"/>
    <w:rsid w:val="00A616F1"/>
    <w:rsid w:val="00A63658"/>
    <w:rsid w:val="00A65063"/>
    <w:rsid w:val="00A65E90"/>
    <w:rsid w:val="00A700D6"/>
    <w:rsid w:val="00A745CC"/>
    <w:rsid w:val="00A750A0"/>
    <w:rsid w:val="00A75EB8"/>
    <w:rsid w:val="00A7628D"/>
    <w:rsid w:val="00A76E77"/>
    <w:rsid w:val="00A7772E"/>
    <w:rsid w:val="00A77F3F"/>
    <w:rsid w:val="00A8156B"/>
    <w:rsid w:val="00A8329F"/>
    <w:rsid w:val="00A8330F"/>
    <w:rsid w:val="00A83826"/>
    <w:rsid w:val="00A83E5C"/>
    <w:rsid w:val="00A83FDD"/>
    <w:rsid w:val="00A84FBB"/>
    <w:rsid w:val="00A86E03"/>
    <w:rsid w:val="00A87399"/>
    <w:rsid w:val="00A87548"/>
    <w:rsid w:val="00A91079"/>
    <w:rsid w:val="00A944B7"/>
    <w:rsid w:val="00A9476A"/>
    <w:rsid w:val="00A952BB"/>
    <w:rsid w:val="00A97E72"/>
    <w:rsid w:val="00AA10E3"/>
    <w:rsid w:val="00AA38C8"/>
    <w:rsid w:val="00AA39D7"/>
    <w:rsid w:val="00AA4E68"/>
    <w:rsid w:val="00AA5635"/>
    <w:rsid w:val="00AA6403"/>
    <w:rsid w:val="00AB1296"/>
    <w:rsid w:val="00AB19E0"/>
    <w:rsid w:val="00AB3516"/>
    <w:rsid w:val="00AB7E51"/>
    <w:rsid w:val="00AC0FE2"/>
    <w:rsid w:val="00AC14CE"/>
    <w:rsid w:val="00AC196B"/>
    <w:rsid w:val="00AC300B"/>
    <w:rsid w:val="00AC46BA"/>
    <w:rsid w:val="00AC4E59"/>
    <w:rsid w:val="00AC4FE8"/>
    <w:rsid w:val="00AC5520"/>
    <w:rsid w:val="00AC608A"/>
    <w:rsid w:val="00AC6B6D"/>
    <w:rsid w:val="00AC6FF3"/>
    <w:rsid w:val="00AD0571"/>
    <w:rsid w:val="00AD1338"/>
    <w:rsid w:val="00AD2768"/>
    <w:rsid w:val="00AD2E4C"/>
    <w:rsid w:val="00AD33B8"/>
    <w:rsid w:val="00AD3E93"/>
    <w:rsid w:val="00AD4F07"/>
    <w:rsid w:val="00AD5295"/>
    <w:rsid w:val="00AD62C2"/>
    <w:rsid w:val="00AE08D9"/>
    <w:rsid w:val="00AE4392"/>
    <w:rsid w:val="00AF02B8"/>
    <w:rsid w:val="00AF075C"/>
    <w:rsid w:val="00AF1947"/>
    <w:rsid w:val="00AF2326"/>
    <w:rsid w:val="00AF508B"/>
    <w:rsid w:val="00AF5D5A"/>
    <w:rsid w:val="00AF698F"/>
    <w:rsid w:val="00AF6A2A"/>
    <w:rsid w:val="00AF7623"/>
    <w:rsid w:val="00AF7CCE"/>
    <w:rsid w:val="00B00A47"/>
    <w:rsid w:val="00B00C04"/>
    <w:rsid w:val="00B05F06"/>
    <w:rsid w:val="00B064E0"/>
    <w:rsid w:val="00B10196"/>
    <w:rsid w:val="00B11340"/>
    <w:rsid w:val="00B12D01"/>
    <w:rsid w:val="00B1548F"/>
    <w:rsid w:val="00B15A80"/>
    <w:rsid w:val="00B1608F"/>
    <w:rsid w:val="00B16F72"/>
    <w:rsid w:val="00B17349"/>
    <w:rsid w:val="00B174D6"/>
    <w:rsid w:val="00B20914"/>
    <w:rsid w:val="00B23122"/>
    <w:rsid w:val="00B24B42"/>
    <w:rsid w:val="00B26CA9"/>
    <w:rsid w:val="00B3146A"/>
    <w:rsid w:val="00B31BD5"/>
    <w:rsid w:val="00B34C42"/>
    <w:rsid w:val="00B36693"/>
    <w:rsid w:val="00B36A0E"/>
    <w:rsid w:val="00B37614"/>
    <w:rsid w:val="00B41A67"/>
    <w:rsid w:val="00B41D03"/>
    <w:rsid w:val="00B433A5"/>
    <w:rsid w:val="00B43AB5"/>
    <w:rsid w:val="00B45773"/>
    <w:rsid w:val="00B4692C"/>
    <w:rsid w:val="00B47415"/>
    <w:rsid w:val="00B47FAE"/>
    <w:rsid w:val="00B52CA4"/>
    <w:rsid w:val="00B52F51"/>
    <w:rsid w:val="00B53298"/>
    <w:rsid w:val="00B54754"/>
    <w:rsid w:val="00B55426"/>
    <w:rsid w:val="00B57CB3"/>
    <w:rsid w:val="00B57FFD"/>
    <w:rsid w:val="00B609C7"/>
    <w:rsid w:val="00B62F75"/>
    <w:rsid w:val="00B642B6"/>
    <w:rsid w:val="00B6555D"/>
    <w:rsid w:val="00B65C8F"/>
    <w:rsid w:val="00B65C9A"/>
    <w:rsid w:val="00B65DD1"/>
    <w:rsid w:val="00B673C4"/>
    <w:rsid w:val="00B702CC"/>
    <w:rsid w:val="00B70437"/>
    <w:rsid w:val="00B71E45"/>
    <w:rsid w:val="00B72B14"/>
    <w:rsid w:val="00B732C9"/>
    <w:rsid w:val="00B75480"/>
    <w:rsid w:val="00B763A1"/>
    <w:rsid w:val="00B766EB"/>
    <w:rsid w:val="00B768DA"/>
    <w:rsid w:val="00B770DB"/>
    <w:rsid w:val="00B8089D"/>
    <w:rsid w:val="00B854E2"/>
    <w:rsid w:val="00B856A1"/>
    <w:rsid w:val="00B860FE"/>
    <w:rsid w:val="00B861B6"/>
    <w:rsid w:val="00B8654C"/>
    <w:rsid w:val="00B86CAC"/>
    <w:rsid w:val="00B87A14"/>
    <w:rsid w:val="00B87BF3"/>
    <w:rsid w:val="00B94507"/>
    <w:rsid w:val="00B94B48"/>
    <w:rsid w:val="00B94DD1"/>
    <w:rsid w:val="00B95A8D"/>
    <w:rsid w:val="00B968E6"/>
    <w:rsid w:val="00B96DFF"/>
    <w:rsid w:val="00B970C1"/>
    <w:rsid w:val="00B97951"/>
    <w:rsid w:val="00B97A77"/>
    <w:rsid w:val="00BA0360"/>
    <w:rsid w:val="00BA1F4D"/>
    <w:rsid w:val="00BA2E00"/>
    <w:rsid w:val="00BA331A"/>
    <w:rsid w:val="00BA4159"/>
    <w:rsid w:val="00BA7F73"/>
    <w:rsid w:val="00BB0BCD"/>
    <w:rsid w:val="00BB0BE9"/>
    <w:rsid w:val="00BB1E73"/>
    <w:rsid w:val="00BB38F3"/>
    <w:rsid w:val="00BB3FEF"/>
    <w:rsid w:val="00BB5360"/>
    <w:rsid w:val="00BB5D77"/>
    <w:rsid w:val="00BB7576"/>
    <w:rsid w:val="00BC172D"/>
    <w:rsid w:val="00BC22FB"/>
    <w:rsid w:val="00BC2AB6"/>
    <w:rsid w:val="00BC4597"/>
    <w:rsid w:val="00BD297D"/>
    <w:rsid w:val="00BD3270"/>
    <w:rsid w:val="00BD62AB"/>
    <w:rsid w:val="00BD6959"/>
    <w:rsid w:val="00BD6F10"/>
    <w:rsid w:val="00BE0F54"/>
    <w:rsid w:val="00BE19D3"/>
    <w:rsid w:val="00BE3939"/>
    <w:rsid w:val="00BE53DC"/>
    <w:rsid w:val="00BE7AE8"/>
    <w:rsid w:val="00BE7AF5"/>
    <w:rsid w:val="00BF127E"/>
    <w:rsid w:val="00BF14B1"/>
    <w:rsid w:val="00BF1E85"/>
    <w:rsid w:val="00BF22AD"/>
    <w:rsid w:val="00BF246F"/>
    <w:rsid w:val="00BF32B8"/>
    <w:rsid w:val="00BF4432"/>
    <w:rsid w:val="00BF4D2D"/>
    <w:rsid w:val="00BF71EB"/>
    <w:rsid w:val="00BF7D77"/>
    <w:rsid w:val="00C00E8F"/>
    <w:rsid w:val="00C014FF"/>
    <w:rsid w:val="00C01AF6"/>
    <w:rsid w:val="00C02DA9"/>
    <w:rsid w:val="00C0486E"/>
    <w:rsid w:val="00C04B32"/>
    <w:rsid w:val="00C04BBC"/>
    <w:rsid w:val="00C05A73"/>
    <w:rsid w:val="00C05DDB"/>
    <w:rsid w:val="00C07E0A"/>
    <w:rsid w:val="00C10285"/>
    <w:rsid w:val="00C107CD"/>
    <w:rsid w:val="00C113E9"/>
    <w:rsid w:val="00C12236"/>
    <w:rsid w:val="00C13A3C"/>
    <w:rsid w:val="00C140DA"/>
    <w:rsid w:val="00C141DF"/>
    <w:rsid w:val="00C143E3"/>
    <w:rsid w:val="00C14ED0"/>
    <w:rsid w:val="00C16067"/>
    <w:rsid w:val="00C17220"/>
    <w:rsid w:val="00C17601"/>
    <w:rsid w:val="00C2381D"/>
    <w:rsid w:val="00C25B30"/>
    <w:rsid w:val="00C25C32"/>
    <w:rsid w:val="00C277EB"/>
    <w:rsid w:val="00C31002"/>
    <w:rsid w:val="00C3265C"/>
    <w:rsid w:val="00C344F2"/>
    <w:rsid w:val="00C35125"/>
    <w:rsid w:val="00C37683"/>
    <w:rsid w:val="00C40CE6"/>
    <w:rsid w:val="00C41316"/>
    <w:rsid w:val="00C42423"/>
    <w:rsid w:val="00C42794"/>
    <w:rsid w:val="00C44272"/>
    <w:rsid w:val="00C447E9"/>
    <w:rsid w:val="00C46AFD"/>
    <w:rsid w:val="00C50F82"/>
    <w:rsid w:val="00C5127C"/>
    <w:rsid w:val="00C513C9"/>
    <w:rsid w:val="00C5169D"/>
    <w:rsid w:val="00C53E40"/>
    <w:rsid w:val="00C5761E"/>
    <w:rsid w:val="00C5796D"/>
    <w:rsid w:val="00C60589"/>
    <w:rsid w:val="00C615B5"/>
    <w:rsid w:val="00C61D86"/>
    <w:rsid w:val="00C62871"/>
    <w:rsid w:val="00C628AD"/>
    <w:rsid w:val="00C634C9"/>
    <w:rsid w:val="00C63DB1"/>
    <w:rsid w:val="00C65059"/>
    <w:rsid w:val="00C67AC6"/>
    <w:rsid w:val="00C734EC"/>
    <w:rsid w:val="00C73E1A"/>
    <w:rsid w:val="00C75977"/>
    <w:rsid w:val="00C7719A"/>
    <w:rsid w:val="00C77220"/>
    <w:rsid w:val="00C8081B"/>
    <w:rsid w:val="00C82CB4"/>
    <w:rsid w:val="00C82EC8"/>
    <w:rsid w:val="00C83839"/>
    <w:rsid w:val="00C84FC1"/>
    <w:rsid w:val="00C8529A"/>
    <w:rsid w:val="00C866DC"/>
    <w:rsid w:val="00C870CC"/>
    <w:rsid w:val="00C8734D"/>
    <w:rsid w:val="00C900BA"/>
    <w:rsid w:val="00C918E7"/>
    <w:rsid w:val="00C925D7"/>
    <w:rsid w:val="00C92694"/>
    <w:rsid w:val="00C92BC6"/>
    <w:rsid w:val="00C961A6"/>
    <w:rsid w:val="00C97069"/>
    <w:rsid w:val="00C971C2"/>
    <w:rsid w:val="00C97E9D"/>
    <w:rsid w:val="00CA06D0"/>
    <w:rsid w:val="00CA2290"/>
    <w:rsid w:val="00CA2836"/>
    <w:rsid w:val="00CA5A03"/>
    <w:rsid w:val="00CB0CA2"/>
    <w:rsid w:val="00CB0D89"/>
    <w:rsid w:val="00CB14EE"/>
    <w:rsid w:val="00CB304D"/>
    <w:rsid w:val="00CB6263"/>
    <w:rsid w:val="00CB746C"/>
    <w:rsid w:val="00CB7521"/>
    <w:rsid w:val="00CC0AE5"/>
    <w:rsid w:val="00CC1CDB"/>
    <w:rsid w:val="00CC1EBA"/>
    <w:rsid w:val="00CC254E"/>
    <w:rsid w:val="00CC37A4"/>
    <w:rsid w:val="00CC4B79"/>
    <w:rsid w:val="00CC5A05"/>
    <w:rsid w:val="00CD15CA"/>
    <w:rsid w:val="00CD4C6E"/>
    <w:rsid w:val="00CD585F"/>
    <w:rsid w:val="00CE1A1E"/>
    <w:rsid w:val="00CE723D"/>
    <w:rsid w:val="00CE761A"/>
    <w:rsid w:val="00CF01D5"/>
    <w:rsid w:val="00CF1C42"/>
    <w:rsid w:val="00CF2E97"/>
    <w:rsid w:val="00CF5CAC"/>
    <w:rsid w:val="00CF6D47"/>
    <w:rsid w:val="00D0034D"/>
    <w:rsid w:val="00D040E3"/>
    <w:rsid w:val="00D04C04"/>
    <w:rsid w:val="00D0743E"/>
    <w:rsid w:val="00D12227"/>
    <w:rsid w:val="00D12F75"/>
    <w:rsid w:val="00D12F8B"/>
    <w:rsid w:val="00D14A19"/>
    <w:rsid w:val="00D1621B"/>
    <w:rsid w:val="00D16D0B"/>
    <w:rsid w:val="00D16F01"/>
    <w:rsid w:val="00D17DCC"/>
    <w:rsid w:val="00D206F1"/>
    <w:rsid w:val="00D236FA"/>
    <w:rsid w:val="00D249E5"/>
    <w:rsid w:val="00D27588"/>
    <w:rsid w:val="00D300C6"/>
    <w:rsid w:val="00D307CB"/>
    <w:rsid w:val="00D31669"/>
    <w:rsid w:val="00D327D2"/>
    <w:rsid w:val="00D32B89"/>
    <w:rsid w:val="00D33A07"/>
    <w:rsid w:val="00D33CC1"/>
    <w:rsid w:val="00D33D14"/>
    <w:rsid w:val="00D34D2D"/>
    <w:rsid w:val="00D35B8B"/>
    <w:rsid w:val="00D36839"/>
    <w:rsid w:val="00D37D7A"/>
    <w:rsid w:val="00D414A1"/>
    <w:rsid w:val="00D4151C"/>
    <w:rsid w:val="00D42C3A"/>
    <w:rsid w:val="00D4685D"/>
    <w:rsid w:val="00D50C1A"/>
    <w:rsid w:val="00D5443B"/>
    <w:rsid w:val="00D54587"/>
    <w:rsid w:val="00D545BC"/>
    <w:rsid w:val="00D617D6"/>
    <w:rsid w:val="00D61AB6"/>
    <w:rsid w:val="00D63605"/>
    <w:rsid w:val="00D63D8F"/>
    <w:rsid w:val="00D65763"/>
    <w:rsid w:val="00D657C8"/>
    <w:rsid w:val="00D666FC"/>
    <w:rsid w:val="00D66988"/>
    <w:rsid w:val="00D67F28"/>
    <w:rsid w:val="00D724E9"/>
    <w:rsid w:val="00D72B67"/>
    <w:rsid w:val="00D757EE"/>
    <w:rsid w:val="00D76548"/>
    <w:rsid w:val="00D77A66"/>
    <w:rsid w:val="00D81E55"/>
    <w:rsid w:val="00D87366"/>
    <w:rsid w:val="00D90E3B"/>
    <w:rsid w:val="00D90FC9"/>
    <w:rsid w:val="00D92BDC"/>
    <w:rsid w:val="00D939FD"/>
    <w:rsid w:val="00D94368"/>
    <w:rsid w:val="00D94E98"/>
    <w:rsid w:val="00D96813"/>
    <w:rsid w:val="00D974B4"/>
    <w:rsid w:val="00DA0253"/>
    <w:rsid w:val="00DA2C6C"/>
    <w:rsid w:val="00DA3221"/>
    <w:rsid w:val="00DA3841"/>
    <w:rsid w:val="00DA3D58"/>
    <w:rsid w:val="00DA534D"/>
    <w:rsid w:val="00DA5588"/>
    <w:rsid w:val="00DA5DB1"/>
    <w:rsid w:val="00DB0DA6"/>
    <w:rsid w:val="00DB2DD1"/>
    <w:rsid w:val="00DB5A0D"/>
    <w:rsid w:val="00DB5C1C"/>
    <w:rsid w:val="00DB65F8"/>
    <w:rsid w:val="00DB7C4F"/>
    <w:rsid w:val="00DC1CBA"/>
    <w:rsid w:val="00DC357C"/>
    <w:rsid w:val="00DC64B7"/>
    <w:rsid w:val="00DC728B"/>
    <w:rsid w:val="00DC7B42"/>
    <w:rsid w:val="00DD0645"/>
    <w:rsid w:val="00DD0F4F"/>
    <w:rsid w:val="00DD1DD8"/>
    <w:rsid w:val="00DD745E"/>
    <w:rsid w:val="00DD776C"/>
    <w:rsid w:val="00DE26C1"/>
    <w:rsid w:val="00DE43D2"/>
    <w:rsid w:val="00DE44DE"/>
    <w:rsid w:val="00DE496F"/>
    <w:rsid w:val="00DE4BB2"/>
    <w:rsid w:val="00DE5041"/>
    <w:rsid w:val="00DE5E1F"/>
    <w:rsid w:val="00DE7FE2"/>
    <w:rsid w:val="00DF27B3"/>
    <w:rsid w:val="00DF2C99"/>
    <w:rsid w:val="00DF7340"/>
    <w:rsid w:val="00DF7A85"/>
    <w:rsid w:val="00DF7F47"/>
    <w:rsid w:val="00E001A1"/>
    <w:rsid w:val="00E01262"/>
    <w:rsid w:val="00E01885"/>
    <w:rsid w:val="00E0290F"/>
    <w:rsid w:val="00E03ED4"/>
    <w:rsid w:val="00E05E38"/>
    <w:rsid w:val="00E05F45"/>
    <w:rsid w:val="00E0615F"/>
    <w:rsid w:val="00E07389"/>
    <w:rsid w:val="00E12ECB"/>
    <w:rsid w:val="00E142C3"/>
    <w:rsid w:val="00E14925"/>
    <w:rsid w:val="00E14B92"/>
    <w:rsid w:val="00E154B2"/>
    <w:rsid w:val="00E15E0E"/>
    <w:rsid w:val="00E17865"/>
    <w:rsid w:val="00E17921"/>
    <w:rsid w:val="00E17CDA"/>
    <w:rsid w:val="00E203C8"/>
    <w:rsid w:val="00E20DE9"/>
    <w:rsid w:val="00E219A3"/>
    <w:rsid w:val="00E22CDB"/>
    <w:rsid w:val="00E2459D"/>
    <w:rsid w:val="00E24F7B"/>
    <w:rsid w:val="00E26F89"/>
    <w:rsid w:val="00E27329"/>
    <w:rsid w:val="00E33002"/>
    <w:rsid w:val="00E33133"/>
    <w:rsid w:val="00E33731"/>
    <w:rsid w:val="00E36704"/>
    <w:rsid w:val="00E36B43"/>
    <w:rsid w:val="00E36C95"/>
    <w:rsid w:val="00E37454"/>
    <w:rsid w:val="00E4120F"/>
    <w:rsid w:val="00E41ACA"/>
    <w:rsid w:val="00E435B6"/>
    <w:rsid w:val="00E44ABB"/>
    <w:rsid w:val="00E45886"/>
    <w:rsid w:val="00E47D2A"/>
    <w:rsid w:val="00E50414"/>
    <w:rsid w:val="00E514CB"/>
    <w:rsid w:val="00E518F3"/>
    <w:rsid w:val="00E51D3C"/>
    <w:rsid w:val="00E52146"/>
    <w:rsid w:val="00E523AF"/>
    <w:rsid w:val="00E560F2"/>
    <w:rsid w:val="00E6018F"/>
    <w:rsid w:val="00E6022E"/>
    <w:rsid w:val="00E6036F"/>
    <w:rsid w:val="00E61083"/>
    <w:rsid w:val="00E61D14"/>
    <w:rsid w:val="00E622AB"/>
    <w:rsid w:val="00E62791"/>
    <w:rsid w:val="00E65870"/>
    <w:rsid w:val="00E65A2F"/>
    <w:rsid w:val="00E7008A"/>
    <w:rsid w:val="00E7166D"/>
    <w:rsid w:val="00E75283"/>
    <w:rsid w:val="00E758E2"/>
    <w:rsid w:val="00E770EE"/>
    <w:rsid w:val="00E81945"/>
    <w:rsid w:val="00E847A3"/>
    <w:rsid w:val="00E85946"/>
    <w:rsid w:val="00E8637B"/>
    <w:rsid w:val="00E86EC2"/>
    <w:rsid w:val="00E87438"/>
    <w:rsid w:val="00E8782F"/>
    <w:rsid w:val="00E878E1"/>
    <w:rsid w:val="00E878EC"/>
    <w:rsid w:val="00E903EB"/>
    <w:rsid w:val="00E91140"/>
    <w:rsid w:val="00E96E72"/>
    <w:rsid w:val="00EA11C9"/>
    <w:rsid w:val="00EA1852"/>
    <w:rsid w:val="00EA32E9"/>
    <w:rsid w:val="00EA35B6"/>
    <w:rsid w:val="00EA5242"/>
    <w:rsid w:val="00EA6751"/>
    <w:rsid w:val="00EA69A0"/>
    <w:rsid w:val="00EA69D5"/>
    <w:rsid w:val="00EB071E"/>
    <w:rsid w:val="00EB1BF8"/>
    <w:rsid w:val="00EB2F74"/>
    <w:rsid w:val="00EB3259"/>
    <w:rsid w:val="00EC1080"/>
    <w:rsid w:val="00EC15BD"/>
    <w:rsid w:val="00EC1FF3"/>
    <w:rsid w:val="00EC345A"/>
    <w:rsid w:val="00EC488A"/>
    <w:rsid w:val="00EC4B11"/>
    <w:rsid w:val="00EC506C"/>
    <w:rsid w:val="00EC589C"/>
    <w:rsid w:val="00EC63CE"/>
    <w:rsid w:val="00EC7696"/>
    <w:rsid w:val="00ED2C93"/>
    <w:rsid w:val="00ED5725"/>
    <w:rsid w:val="00ED7383"/>
    <w:rsid w:val="00EE0872"/>
    <w:rsid w:val="00EE191F"/>
    <w:rsid w:val="00EE28F6"/>
    <w:rsid w:val="00EE29E6"/>
    <w:rsid w:val="00EE2FA9"/>
    <w:rsid w:val="00EE32D3"/>
    <w:rsid w:val="00EE3A4B"/>
    <w:rsid w:val="00EE5933"/>
    <w:rsid w:val="00EE69D9"/>
    <w:rsid w:val="00EE7817"/>
    <w:rsid w:val="00EE7CD8"/>
    <w:rsid w:val="00EF0271"/>
    <w:rsid w:val="00EF2D06"/>
    <w:rsid w:val="00EF3B33"/>
    <w:rsid w:val="00EF3F2D"/>
    <w:rsid w:val="00EF496E"/>
    <w:rsid w:val="00EF4A04"/>
    <w:rsid w:val="00EF694F"/>
    <w:rsid w:val="00EF7D63"/>
    <w:rsid w:val="00F0062D"/>
    <w:rsid w:val="00F00A26"/>
    <w:rsid w:val="00F01F7F"/>
    <w:rsid w:val="00F0263C"/>
    <w:rsid w:val="00F02B4D"/>
    <w:rsid w:val="00F02ED2"/>
    <w:rsid w:val="00F044E4"/>
    <w:rsid w:val="00F04ECD"/>
    <w:rsid w:val="00F04F7D"/>
    <w:rsid w:val="00F056BB"/>
    <w:rsid w:val="00F065FB"/>
    <w:rsid w:val="00F06773"/>
    <w:rsid w:val="00F0749C"/>
    <w:rsid w:val="00F1140E"/>
    <w:rsid w:val="00F13284"/>
    <w:rsid w:val="00F13A07"/>
    <w:rsid w:val="00F13B04"/>
    <w:rsid w:val="00F14115"/>
    <w:rsid w:val="00F1476D"/>
    <w:rsid w:val="00F149DD"/>
    <w:rsid w:val="00F1543F"/>
    <w:rsid w:val="00F15B42"/>
    <w:rsid w:val="00F15E52"/>
    <w:rsid w:val="00F1612D"/>
    <w:rsid w:val="00F21874"/>
    <w:rsid w:val="00F26975"/>
    <w:rsid w:val="00F3035E"/>
    <w:rsid w:val="00F32549"/>
    <w:rsid w:val="00F32E2E"/>
    <w:rsid w:val="00F34052"/>
    <w:rsid w:val="00F34187"/>
    <w:rsid w:val="00F36026"/>
    <w:rsid w:val="00F366E3"/>
    <w:rsid w:val="00F4147D"/>
    <w:rsid w:val="00F417FF"/>
    <w:rsid w:val="00F41F1D"/>
    <w:rsid w:val="00F44AB1"/>
    <w:rsid w:val="00F4527A"/>
    <w:rsid w:val="00F45A9B"/>
    <w:rsid w:val="00F502F6"/>
    <w:rsid w:val="00F52929"/>
    <w:rsid w:val="00F52C67"/>
    <w:rsid w:val="00F53CDE"/>
    <w:rsid w:val="00F55565"/>
    <w:rsid w:val="00F56497"/>
    <w:rsid w:val="00F57E5B"/>
    <w:rsid w:val="00F60A19"/>
    <w:rsid w:val="00F61537"/>
    <w:rsid w:val="00F623E6"/>
    <w:rsid w:val="00F658EB"/>
    <w:rsid w:val="00F66A6A"/>
    <w:rsid w:val="00F66C24"/>
    <w:rsid w:val="00F67AFC"/>
    <w:rsid w:val="00F67B7A"/>
    <w:rsid w:val="00F701C1"/>
    <w:rsid w:val="00F704F7"/>
    <w:rsid w:val="00F711D5"/>
    <w:rsid w:val="00F71C1C"/>
    <w:rsid w:val="00F75993"/>
    <w:rsid w:val="00F759D6"/>
    <w:rsid w:val="00F75E0C"/>
    <w:rsid w:val="00F7626C"/>
    <w:rsid w:val="00F77002"/>
    <w:rsid w:val="00F77CEB"/>
    <w:rsid w:val="00F77E08"/>
    <w:rsid w:val="00F8493E"/>
    <w:rsid w:val="00F852D2"/>
    <w:rsid w:val="00F86BA8"/>
    <w:rsid w:val="00F87885"/>
    <w:rsid w:val="00F87B26"/>
    <w:rsid w:val="00F935AC"/>
    <w:rsid w:val="00F93D00"/>
    <w:rsid w:val="00F9614B"/>
    <w:rsid w:val="00FA2091"/>
    <w:rsid w:val="00FA4A39"/>
    <w:rsid w:val="00FA5D71"/>
    <w:rsid w:val="00FA5EFA"/>
    <w:rsid w:val="00FA629F"/>
    <w:rsid w:val="00FB23BB"/>
    <w:rsid w:val="00FB422E"/>
    <w:rsid w:val="00FB6F08"/>
    <w:rsid w:val="00FB7484"/>
    <w:rsid w:val="00FB7B93"/>
    <w:rsid w:val="00FC03F2"/>
    <w:rsid w:val="00FC0697"/>
    <w:rsid w:val="00FC2FCE"/>
    <w:rsid w:val="00FC38DD"/>
    <w:rsid w:val="00FC3A4B"/>
    <w:rsid w:val="00FC421E"/>
    <w:rsid w:val="00FC4483"/>
    <w:rsid w:val="00FC723C"/>
    <w:rsid w:val="00FC7C53"/>
    <w:rsid w:val="00FD217E"/>
    <w:rsid w:val="00FD33FA"/>
    <w:rsid w:val="00FD3714"/>
    <w:rsid w:val="00FD3F90"/>
    <w:rsid w:val="00FD42C3"/>
    <w:rsid w:val="00FD5489"/>
    <w:rsid w:val="00FD5616"/>
    <w:rsid w:val="00FD665E"/>
    <w:rsid w:val="00FD6C32"/>
    <w:rsid w:val="00FD6E9E"/>
    <w:rsid w:val="00FE0450"/>
    <w:rsid w:val="00FE09D9"/>
    <w:rsid w:val="00FE1949"/>
    <w:rsid w:val="00FE1E06"/>
    <w:rsid w:val="00FE21D2"/>
    <w:rsid w:val="00FE23C5"/>
    <w:rsid w:val="00FE305F"/>
    <w:rsid w:val="00FE6549"/>
    <w:rsid w:val="00FE7E37"/>
    <w:rsid w:val="00FF01B3"/>
    <w:rsid w:val="00FF0A52"/>
    <w:rsid w:val="00FF0D8F"/>
    <w:rsid w:val="00FF15B5"/>
    <w:rsid w:val="00FF1CF5"/>
    <w:rsid w:val="00FF1F89"/>
    <w:rsid w:val="00FF2482"/>
    <w:rsid w:val="00FF2CFC"/>
    <w:rsid w:val="00FF466A"/>
    <w:rsid w:val="00FF7008"/>
    <w:rsid w:val="00FF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7393BD"/>
  <w15:docId w15:val="{8818FBF5-F042-4C44-BC06-D63F99A20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0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Heading1">
    <w:name w:val="heading 1"/>
    <w:basedOn w:val="Normal"/>
    <w:next w:val="Normal"/>
    <w:link w:val="Heading1Char"/>
    <w:qFormat/>
    <w:rsid w:val="00E15E0E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Cambria" w:hAnsi="Cambria"/>
      <w:b/>
      <w:kern w:val="32"/>
      <w:sz w:val="32"/>
      <w:lang w:val="bg-BG" w:eastAsia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C19F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C19F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19F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19F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C19F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19F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C19F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C19F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,List1,Colorful List - Accent 11,List Paragraph11,List Paragraph111,List Paragraph1111"/>
    <w:basedOn w:val="Normal"/>
    <w:link w:val="ListParagraphChar"/>
    <w:uiPriority w:val="34"/>
    <w:qFormat/>
    <w:rsid w:val="007057A9"/>
    <w:pPr>
      <w:ind w:left="720"/>
      <w:contextualSpacing/>
    </w:p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,single s,f"/>
    <w:basedOn w:val="Normal"/>
    <w:link w:val="FootnoteTextChar"/>
    <w:uiPriority w:val="99"/>
    <w:unhideWhenUsed/>
    <w:qFormat/>
    <w:rsid w:val="002325A3"/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,f Char"/>
    <w:basedOn w:val="DefaultParagraphFont"/>
    <w:link w:val="FootnoteText"/>
    <w:uiPriority w:val="99"/>
    <w:qFormat/>
    <w:rsid w:val="002325A3"/>
    <w:rPr>
      <w:sz w:val="20"/>
      <w:szCs w:val="20"/>
    </w:rPr>
  </w:style>
  <w:style w:type="character" w:styleId="FootnoteReference">
    <w:name w:val="footnote reference"/>
    <w:aliases w:val="Footnote symbol,SUPERS,BVI fnr,Appel note de bas de p,Nota,(NECG) Footnote Reference,Voetnootverwijzing,ftref,Footnotes refss,Fussnota,Footnote reference number,Times 10 Point,Exposant 3 Point,EN Footnote Reference,note TESI,16 Point"/>
    <w:basedOn w:val="DefaultParagraphFont"/>
    <w:uiPriority w:val="99"/>
    <w:unhideWhenUsed/>
    <w:qFormat/>
    <w:rsid w:val="002325A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4B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6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553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53B8"/>
  </w:style>
  <w:style w:type="paragraph" w:styleId="Footer">
    <w:name w:val="footer"/>
    <w:basedOn w:val="Normal"/>
    <w:link w:val="FooterChar"/>
    <w:uiPriority w:val="99"/>
    <w:unhideWhenUsed/>
    <w:rsid w:val="000553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53B8"/>
  </w:style>
  <w:style w:type="table" w:styleId="TableGrid">
    <w:name w:val="Table Grid"/>
    <w:basedOn w:val="TableNormal"/>
    <w:uiPriority w:val="39"/>
    <w:rsid w:val="00FC06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61A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1AB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1A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1A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1AB6"/>
    <w:rPr>
      <w:b/>
      <w:bCs/>
      <w:sz w:val="20"/>
      <w:szCs w:val="20"/>
    </w:rPr>
  </w:style>
  <w:style w:type="paragraph" w:styleId="NormalWeb">
    <w:name w:val="Normal (Web)"/>
    <w:basedOn w:val="Normal"/>
    <w:rsid w:val="00EC1080"/>
    <w:pPr>
      <w:spacing w:after="100" w:afterAutospacing="1"/>
    </w:pPr>
    <w:rPr>
      <w:rFonts w:eastAsia="Calibri"/>
      <w:sz w:val="24"/>
      <w:szCs w:val="24"/>
      <w:lang w:eastAsia="bg-BG"/>
    </w:rPr>
  </w:style>
  <w:style w:type="character" w:customStyle="1" w:styleId="ListParagraphChar">
    <w:name w:val="List Paragraph Char"/>
    <w:aliases w:val="List Paragraph1 Char,List1 Char,Colorful List - Accent 11 Char,List Paragraph11 Char,List Paragraph111 Char,List Paragraph1111 Char"/>
    <w:link w:val="ListParagraph"/>
    <w:uiPriority w:val="34"/>
    <w:locked/>
    <w:rsid w:val="00BE7AE8"/>
  </w:style>
  <w:style w:type="character" w:styleId="Hyperlink">
    <w:name w:val="Hyperlink"/>
    <w:uiPriority w:val="99"/>
    <w:rsid w:val="008E1275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E15E0E"/>
    <w:rPr>
      <w:rFonts w:ascii="Cambria" w:eastAsia="Times New Roman" w:hAnsi="Cambria" w:cs="Times New Roman"/>
      <w:b/>
      <w:kern w:val="32"/>
      <w:sz w:val="32"/>
      <w:szCs w:val="20"/>
      <w:lang w:eastAsia="bg-BG"/>
    </w:rPr>
  </w:style>
  <w:style w:type="table" w:customStyle="1" w:styleId="TableGrid1">
    <w:name w:val="Table Grid1"/>
    <w:basedOn w:val="TableNormal"/>
    <w:next w:val="TableGrid"/>
    <w:uiPriority w:val="39"/>
    <w:rsid w:val="000B4590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605455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D63D8F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63D8F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EndnoteReference">
    <w:name w:val="endnote reference"/>
    <w:basedOn w:val="DefaultParagraphFont"/>
    <w:uiPriority w:val="99"/>
    <w:semiHidden/>
    <w:unhideWhenUsed/>
    <w:rsid w:val="00D63D8F"/>
    <w:rPr>
      <w:vertAlign w:val="superscript"/>
    </w:rPr>
  </w:style>
  <w:style w:type="paragraph" w:styleId="NoSpacing">
    <w:name w:val="No Spacing"/>
    <w:link w:val="NoSpacingChar"/>
    <w:uiPriority w:val="1"/>
    <w:qFormat/>
    <w:rsid w:val="00583C56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83C56"/>
    <w:rPr>
      <w:rFonts w:eastAsiaTheme="minorEastAsia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525FB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97439C"/>
    <w:pPr>
      <w:keepLines/>
      <w:widowControl/>
      <w:autoSpaceDE/>
      <w:autoSpaceDN/>
      <w:adjustRightInd/>
      <w:spacing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Cs w:val="3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C19F0"/>
    <w:pPr>
      <w:spacing w:before="360"/>
    </w:pPr>
    <w:rPr>
      <w:rFonts w:asciiTheme="majorHAnsi" w:hAnsiTheme="majorHAnsi"/>
      <w:b/>
      <w:bCs/>
      <w:cap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C19F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 w:eastAsia="fr-FR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19F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 w:eastAsia="fr-F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19F0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val="en-GB" w:eastAsia="fr-F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C19F0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val="en-GB" w:eastAsia="fr-FR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C19F0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val="en-GB" w:eastAsia="fr-FR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19F0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val="en-GB" w:eastAsia="fr-FR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C19F0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fr-FR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C19F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 w:eastAsia="fr-FR"/>
    </w:rPr>
  </w:style>
  <w:style w:type="paragraph" w:styleId="TOC2">
    <w:name w:val="toc 2"/>
    <w:basedOn w:val="Normal"/>
    <w:next w:val="Normal"/>
    <w:autoRedefine/>
    <w:uiPriority w:val="39"/>
    <w:unhideWhenUsed/>
    <w:rsid w:val="006C19F0"/>
    <w:pPr>
      <w:spacing w:before="240"/>
    </w:pPr>
    <w:rPr>
      <w:rFonts w:asciiTheme="minorHAnsi" w:hAnsiTheme="minorHAnsi" w:cs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6C19F0"/>
    <w:pPr>
      <w:ind w:left="200"/>
    </w:pPr>
    <w:rPr>
      <w:rFonts w:asciiTheme="minorHAnsi" w:hAnsiTheme="minorHAnsi" w:cstheme="minorHAnsi"/>
    </w:rPr>
  </w:style>
  <w:style w:type="paragraph" w:styleId="TOC4">
    <w:name w:val="toc 4"/>
    <w:basedOn w:val="Normal"/>
    <w:next w:val="Normal"/>
    <w:autoRedefine/>
    <w:uiPriority w:val="39"/>
    <w:unhideWhenUsed/>
    <w:rsid w:val="006C19F0"/>
    <w:pPr>
      <w:ind w:left="400"/>
    </w:pPr>
    <w:rPr>
      <w:rFonts w:asciiTheme="minorHAnsi" w:hAnsiTheme="minorHAnsi" w:cstheme="minorHAnsi"/>
    </w:rPr>
  </w:style>
  <w:style w:type="paragraph" w:styleId="TOC5">
    <w:name w:val="toc 5"/>
    <w:basedOn w:val="Normal"/>
    <w:next w:val="Normal"/>
    <w:autoRedefine/>
    <w:uiPriority w:val="39"/>
    <w:unhideWhenUsed/>
    <w:rsid w:val="006C19F0"/>
    <w:pPr>
      <w:ind w:left="600"/>
    </w:pPr>
    <w:rPr>
      <w:rFonts w:asciiTheme="minorHAnsi" w:hAnsiTheme="minorHAnsi" w:cstheme="minorHAnsi"/>
    </w:rPr>
  </w:style>
  <w:style w:type="paragraph" w:styleId="TOC6">
    <w:name w:val="toc 6"/>
    <w:basedOn w:val="Normal"/>
    <w:next w:val="Normal"/>
    <w:autoRedefine/>
    <w:uiPriority w:val="39"/>
    <w:unhideWhenUsed/>
    <w:rsid w:val="006C19F0"/>
    <w:pPr>
      <w:ind w:left="800"/>
    </w:pPr>
    <w:rPr>
      <w:rFonts w:asciiTheme="minorHAnsi" w:hAnsiTheme="minorHAnsi" w:cstheme="minorHAnsi"/>
    </w:rPr>
  </w:style>
  <w:style w:type="paragraph" w:styleId="TOC7">
    <w:name w:val="toc 7"/>
    <w:basedOn w:val="Normal"/>
    <w:next w:val="Normal"/>
    <w:autoRedefine/>
    <w:uiPriority w:val="39"/>
    <w:unhideWhenUsed/>
    <w:rsid w:val="006C19F0"/>
    <w:pPr>
      <w:ind w:left="1000"/>
    </w:pPr>
    <w:rPr>
      <w:rFonts w:asciiTheme="minorHAnsi" w:hAnsiTheme="minorHAnsi" w:cstheme="minorHAnsi"/>
    </w:rPr>
  </w:style>
  <w:style w:type="paragraph" w:styleId="TOC8">
    <w:name w:val="toc 8"/>
    <w:basedOn w:val="Normal"/>
    <w:next w:val="Normal"/>
    <w:autoRedefine/>
    <w:uiPriority w:val="39"/>
    <w:unhideWhenUsed/>
    <w:rsid w:val="006C19F0"/>
    <w:pPr>
      <w:ind w:left="1200"/>
    </w:pPr>
    <w:rPr>
      <w:rFonts w:asciiTheme="minorHAnsi" w:hAnsiTheme="minorHAnsi" w:cstheme="minorHAnsi"/>
    </w:rPr>
  </w:style>
  <w:style w:type="paragraph" w:styleId="TOC9">
    <w:name w:val="toc 9"/>
    <w:basedOn w:val="Normal"/>
    <w:next w:val="Normal"/>
    <w:autoRedefine/>
    <w:uiPriority w:val="39"/>
    <w:unhideWhenUsed/>
    <w:rsid w:val="006C19F0"/>
    <w:pPr>
      <w:ind w:left="1400"/>
    </w:pPr>
    <w:rPr>
      <w:rFonts w:asciiTheme="minorHAnsi" w:hAnsiTheme="minorHAnsi"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4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199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314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82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3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02613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4709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3946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461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35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0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1250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920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810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796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77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13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58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6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84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ri.mon.bg/hom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3AWab1wXZyfSRxNjuCM4p419/wtlgXO3uMFp4T2YWxk=</DigestValue>
    </Reference>
    <Reference Type="http://www.w3.org/2000/09/xmldsig#Object" URI="#idOfficeObject">
      <DigestMethod Algorithm="http://www.w3.org/2001/04/xmlenc#sha256"/>
      <DigestValue>ttWy68bzLpu/XhPJ5QfSYL4YKyHNdcJDQu2IzUZVnPg=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/vu/eCqyUXZB2N273G0s6J8G3799x6GDO++74q4O45Q=</DigestValue>
    </Reference>
    <Reference Type="http://www.w3.org/2000/09/xmldsig#Object" URI="#idValidSigLnImg">
      <DigestMethod Algorithm="http://www.w3.org/2001/04/xmlenc#sha256"/>
      <DigestValue>5HaRwubQZyN3QhVCuMhkLC0RbkeL/C8UYQikoxpGoXs=</DigestValue>
    </Reference>
    <Reference Type="http://www.w3.org/2000/09/xmldsig#Object" URI="#idInvalidSigLnImg">
      <DigestMethod Algorithm="http://www.w3.org/2001/04/xmlenc#sha256"/>
      <DigestValue>vjQPQsYiIfk87qSE2tlgBtSap8TB/VJZlW7LxTXdhoI=</DigestValue>
    </Reference>
  </SignedInfo>
  <SignatureValue>G/x9y2PmynWZ7DnBaXWIMZI3Fp9W/YhU5N5SOWAt/128V8DiGT4G6Jq+UGcLBVtcf9eOOAO/M+BS
mD8n1bRGysdAZv3aHA43hGt/0Hl+M54nE3pNG0kEMMUz5I6PIdQALQwWYe57MoVM53JZvPo9IUJP
KLHkFUDCIZT4jkEEdTWbNOkThiHIw5fVjgxW+I+nUhW27OzPvqQQ3vsdg+ZRG1NJxrhbQOPpaEbQ
BPQt/ANzJjH1CqH+j0KSlyQQznFftaHh1VjEJQrXhUeNx4TAdp17habmEfHIzM1juGgG8w4aUGv1
CuRemSGu1MxmgaLaR3PJ7L5sagXc5QIZjGQH0g==</SignatureValue>
  <KeyInfo>
    <X509Data>
      <X509Certificate>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gH2yuPv5gLe7PEazOfzDLH1m4KoEBuWKCj39FYAy3bw=</DigestValue>
      </Reference>
      <Reference URI="/word/_rels/footnotes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vaYLKSgidl6AHc0kVhpBpQl5YtB87LD7r3rXzENQ1J4=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XDMjWKRyQiN+TAFs8uNCfJcaCGXNIZcZb8OAMfXcemA=</DigestValue>
      </Reference>
      <Reference URI="/word/document.xml?ContentType=application/vnd.openxmlformats-officedocument.wordprocessingml.document.main+xml">
        <DigestMethod Algorithm="http://www.w3.org/2001/04/xmlenc#sha256"/>
        <DigestValue>/hcIdr2ofAny5800wsRQfgPc5r9LIFzR6ODwPkck2po=</DigestValue>
      </Reference>
      <Reference URI="/word/endnotes.xml?ContentType=application/vnd.openxmlformats-officedocument.wordprocessingml.endnotes+xml">
        <DigestMethod Algorithm="http://www.w3.org/2001/04/xmlenc#sha256"/>
        <DigestValue>6KjMuK8WMmbBHvBYudEquss9EtaPM7f7jF6FNyJSe7w=</DigestValue>
      </Reference>
      <Reference URI="/word/fontTable.xml?ContentType=application/vnd.openxmlformats-officedocument.wordprocessingml.fontTable+xml">
        <DigestMethod Algorithm="http://www.w3.org/2001/04/xmlenc#sha256"/>
        <DigestValue>ZQG/RGdGf2JAUQiwChu+1CyTbtRav2pb4jAt5q4gOTo=</DigestValue>
      </Reference>
      <Reference URI="/word/footer1.xml?ContentType=application/vnd.openxmlformats-officedocument.wordprocessingml.footer+xml">
        <DigestMethod Algorithm="http://www.w3.org/2001/04/xmlenc#sha256"/>
        <DigestValue>xarGByX2z/fQZiWu/yI4gKuuHOR6sDdTHXCfjsjeTsU=</DigestValue>
      </Reference>
      <Reference URI="/word/footnotes.xml?ContentType=application/vnd.openxmlformats-officedocument.wordprocessingml.footnotes+xml">
        <DigestMethod Algorithm="http://www.w3.org/2001/04/xmlenc#sha256"/>
        <DigestValue>/IXSnXk14ifrzUJA2duuMAhfNvL0LTPFexrVqIVd0i0=</DigestValue>
      </Reference>
      <Reference URI="/word/header1.xml?ContentType=application/vnd.openxmlformats-officedocument.wordprocessingml.header+xml">
        <DigestMethod Algorithm="http://www.w3.org/2001/04/xmlenc#sha256"/>
        <DigestValue>9RrJRkggATOUvaSd/O81T4YIHnHG1hU9kEkQ+sgeGFE=</DigestValue>
      </Reference>
      <Reference URI="/word/media/image1.emf?ContentType=image/x-emf">
        <DigestMethod Algorithm="http://www.w3.org/2001/04/xmlenc#sha256"/>
        <DigestValue>pt+LK6N5aO6dqlxVFeusl3bbqPC1+ENKAxAwPSLwWhU=</DigestValue>
      </Reference>
      <Reference URI="/word/media/image2.jpeg?ContentType=image/jpeg">
        <DigestMethod Algorithm="http://www.w3.org/2001/04/xmlenc#sha256"/>
        <DigestValue>3Fgrh5gkDV1nxbErRpElisCnHLOrQxsLPSKH3BciSY4=</DigestValue>
      </Reference>
      <Reference URI="/word/media/image3.jpeg?ContentType=image/jpeg">
        <DigestMethod Algorithm="http://www.w3.org/2001/04/xmlenc#sha256"/>
        <DigestValue>6gy/Ro/yWXLWftIdmgQyXtsob97vbvx+CjXVSS0APoE=</DigestValue>
      </Reference>
      <Reference URI="/word/numbering.xml?ContentType=application/vnd.openxmlformats-officedocument.wordprocessingml.numbering+xml">
        <DigestMethod Algorithm="http://www.w3.org/2001/04/xmlenc#sha256"/>
        <DigestValue>kPkfwJHvjN7nXWEcruQo0MufeDeuTn2z8+7CWRIEEOk=</DigestValue>
      </Reference>
      <Reference URI="/word/people.xml?ContentType=application/vnd.openxmlformats-officedocument.wordprocessingml.people+xml">
        <DigestMethod Algorithm="http://www.w3.org/2001/04/xmlenc#sha256"/>
        <DigestValue>B0bS3l3AK1FDi/2WsHKu8SrnfsoZF/A4mk94F4gN4IM=</DigestValue>
      </Reference>
      <Reference URI="/word/settings.xml?ContentType=application/vnd.openxmlformats-officedocument.wordprocessingml.settings+xml">
        <DigestMethod Algorithm="http://www.w3.org/2001/04/xmlenc#sha256"/>
        <DigestValue>OMGech+7JHC8BUANrvGG1oTmVZLUrqTWKLFI2KyEMIE=</DigestValue>
      </Reference>
      <Reference URI="/word/styles.xml?ContentType=application/vnd.openxmlformats-officedocument.wordprocessingml.styles+xml">
        <DigestMethod Algorithm="http://www.w3.org/2001/04/xmlenc#sha256"/>
        <DigestValue>iubcGQ3Zv8uBNqk8UvSnC+KKHg7ncNOGXEVXxqAZ3oI=</DigestValue>
      </Reference>
      <Reference URI="/word/theme/theme1.xml?ContentType=application/vnd.openxmlformats-officedocument.theme+xml">
        <DigestMethod Algorithm="http://www.w3.org/2001/04/xmlenc#sha256"/>
        <DigestValue>dNe+9twLIwqag6Bq5OuMKI7Llc8s2jEVJuifbWd/H6k=</DigestValue>
      </Reference>
      <Reference URI="/word/webSettings.xml?ContentType=application/vnd.openxmlformats-officedocument.wordprocessingml.webSettings+xml">
        <DigestMethod Algorithm="http://www.w3.org/2001/04/xmlenc#sha256"/>
        <DigestValue>adwQV48/yhiG2LHb/IJve9ZXTokrngQ8sEGAEtnBFos=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2025-01-30T12:25:37Z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{41DC45A1-9EA6-4DEF-A35D-E4413BD14C2B}</SetupID>
          <SignatureText>Георги Вайсилов</SignatureText>
          <SignatureImage/>
          <SignatureComments/>
          <WindowsVersion>10.0</WindowsVersion>
          <OfficeVersion>16.0.14332/22</OfficeVersion>
          <ApplicationVersion>16.0.14332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2025-01-30T12:25:37Z</xd:SigningTime>
          <xd:SigningCertificate>
            <xd:Cert>
              <xd:CertDigest>
                <DigestMethod Algorithm="http://www.w3.org/2001/04/xmlenc#sha256"/>
                <DigestValue>Wd3GrIwQoWms9RkKO9+8Gf/XhjaSFUuDDXnhujEZklk=</DigestValue>
              </xd:CertDigest>
              <xd:IssuerSerial>
                <X509IssuerName>C=BG, L=Sofia, O=Information Services JSC, OID.2.5.4.97=NTRBG-831641791, CN=StampIT Global Qualified CA</X509IssuerName>
                <X509SerialNumber>3829716494785643879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AAGQAAgAwAACBFTUYAAAEAYBwAAKoAAAAGAAAAAAAAAAAAAAAAAAAAgAcAADgEAADgAQAADgEAAAAAAAAAAAAAAAAAAABTBwCwH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EAAAAAAAAA2NvWjngAAAAAAAAAAAAAANDuFuT9fwAAAAAAAAAAAAAJAAAAAAAAAAAAMEGNAQAAZA/OdP1/AAAAAAAAAAAAAAAAAAAAAAAAWFy0MmQGAABY3daOeAAAAFAsGoWNAQAAIM/uko0BAABwQAaLjQEAAIDe1o4AAAAAQIMpi40BAAAHAAAAAAAAAAAAAAAAAAAAvN3WjngAAAD53daOeAAAAMEf7eP9fwAAAAAAAAAAAADgbxWFAAAAAAAAAAAAAAAAAAAAAAAAAABwQAaLjQEAALtU8eP9fwAAYN3WjngAAAD53daOe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SKRwdP1/AABAmB+LjQEAAAIAAAAAAAAA0O4W5P1/AAAAAAAAAAAAALGo5HP9fwAAMEiypo0BAAA8PIB1/X8AAAAAAAAAAAAAAAAAAAAAAAAo9bQyZAYAAAAA3XP9fwAAAAAAAAAAAADg////AAAAAHBABouNAQAAaHfWjgAAAAAAAAAAAAAAAAYAAAAAAAAAAAAAAAAAAACMdtaOeAAAAMl21o54AAAAwR/t4/1/AACgc2GSjQEAAJB11o4AAAAAoHNhko0BAACggxSTjQEAAHBABouNAQAAu1Tx4/1/AAAwdtaOeAAAAMl21o54AAAAAAAAAAAAAAAAAAAAZHYACAAAAAAlAAAADAAAAAMAAAAYAAAADAAAAAAAAAASAAAADAAAAAEAAAAWAAAADAAAAAgAAABUAAAAVAAAAAoAAAAnAAAAHgAAAEoAAAABAAAAAADIQQAAy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DkAAAACgAAAFAAAACdAAAAXAAAAAEAAAAAAMhBAADIQQoAAABQAAAAGQAAAEwAAAAAAAAAAAAAAAAAAAD//////////4AAAAAfBEAEPgREBC4AIAA0BEUEPQQgABMENQQ+BEAEMwQ4BCAAEgQwBDkEQQQ4BDsEPgQyBAAACAAAAAcAAAAHAAAACQAAAAMAAAADAAAABgAAAAUAAAAHAAAAAwAAAAUAAAAGAAAABwAAAAcAAAAFAAAABwAAAAMAAAAGAAAABgAAAAcAAAAFAAAABwAAAAYAAAAH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</Object>
  <Object Id="idInvalidSigLnImg">AQAAAGwAAAAAAAAAAAAAAP8AAAB/AAAAAAAAAAAAAAAAGQAAgAwAACBFTUYAAAEAzCEAALEAAAAGAAAAAAAAAAAAAAAAAAAAgAcAADgEAADgAQAADgEAAAAAAAAAAAAAAAAAAABTBwCwH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BIpHB0/X8AAECYH4uNAQAAAgAAAAAAAADQ7hbk/X8AAAAAAAAAAAAAsajkc/1/AAAwSLKmjQEAADw8gHX9fwAAAAAAAAAAAAAAAAAAAAAAACj1tDJkBgAAAADdc/1/AAAAAAAAAAAAAOD///8AAAAAcEAGi40BAABod9aOAAAAAAAAAAAAAAAABgAAAAAAAAAAAAAAAAAAAIx21o54AAAAyXbWjngAAADBH+3j/X8AAKBzYZKNAQAAkHXWjgAAAACgc2GSjQEAAKCDFJONAQAAcEAGi40BAAC7VPHj/X8AADB21o54AAAAyXbWjngAAAAAAAAAAAAAAAAAAABkdgAIAAAAACUAAAAMAAAAAwAAABgAAAAMAAAAAAAAABIAAAAMAAAAAQAAABYAAAAMAAAACAAAAFQAAABUAAAACgAAACcAAAAeAAAASgAAAAEAAAAAAMhBAADI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OQAAAAKAAAAUAAAAJ0AAABcAAAAAQAAAAAAyEEAAMhBCgAAAFAAAAAZAAAATAAAAAAAAAAAAAAAAAAAAP//////////gAAAAB8EQAQ+BEQELgAgADQERQQ9BCAAEwQ1BD4EQAQzBDgEIAASBDAEOQRBBDgEOwQ+BDIEAAAIAAAABwAAAAcAAAAJAAAAAwAAAAMAAAAGAAAABQAAAAcAAAADAAAABQAAAAYAAAAHAAAABwAAAAUAAAAHAAAAAwAAAAYAAAAGAAAABwAAAAUAAAAHAAAABgAAAAc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3D886-BA45-4538-B655-A60F5283F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1952</Words>
  <Characters>11132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13058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Сюзан Зия</dc:creator>
  <cp:lastModifiedBy>Author</cp:lastModifiedBy>
  <cp:revision>3</cp:revision>
  <cp:lastPrinted>2025-01-23T12:32:00Z</cp:lastPrinted>
  <dcterms:created xsi:type="dcterms:W3CDTF">2025-01-30T10:51:00Z</dcterms:created>
  <dcterms:modified xsi:type="dcterms:W3CDTF">2025-01-30T11:08:00Z</dcterms:modified>
</cp:coreProperties>
</file>